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26262F90" w:rsidR="00AD60D9" w:rsidRDefault="00AD60D9" w:rsidP="00132C7C">
      <w:pPr>
        <w:jc w:val="center"/>
      </w:pPr>
      <w:proofErr w:type="spellStart"/>
      <w:r>
        <w:t>Jitendra</w:t>
      </w:r>
      <w:proofErr w:type="spellEnd"/>
      <w:r>
        <w:t xml:space="preserve"> Pandey (</w:t>
      </w:r>
      <w:proofErr w:type="spellStart"/>
      <w:r>
        <w:t>Horto</w:t>
      </w:r>
      <w:r w:rsidR="00020D90">
        <w:t>nworks</w:t>
      </w:r>
      <w:proofErr w:type="spellEnd"/>
      <w:r w:rsidR="00020D90">
        <w:t xml:space="preserve">), Eric Hanson (Microsoft), </w:t>
      </w:r>
      <w:r w:rsidR="004415D1">
        <w:br/>
      </w:r>
      <w:r w:rsidR="00020D90">
        <w:t>Owen O’Malley (</w:t>
      </w:r>
      <w:proofErr w:type="spellStart"/>
      <w:r w:rsidR="00020D90">
        <w:t>Hortonworks</w:t>
      </w:r>
      <w:proofErr w:type="spellEnd"/>
      <w:r w:rsidR="00020D90">
        <w:t>)</w:t>
      </w:r>
    </w:p>
    <w:p w14:paraId="7538F016" w14:textId="77777777" w:rsidR="00543636" w:rsidRDefault="00543636" w:rsidP="00EE518E"/>
    <w:p w14:paraId="245F7B26" w14:textId="35A124AE" w:rsidR="00543636" w:rsidRDefault="00543636" w:rsidP="00132C7C">
      <w:pPr>
        <w:jc w:val="center"/>
      </w:pPr>
      <w:r>
        <w:t>4/</w:t>
      </w:r>
      <w:r w:rsidR="00E60C92">
        <w:t>10</w:t>
      </w:r>
      <w:r>
        <w:t>/13</w:t>
      </w:r>
    </w:p>
    <w:p w14:paraId="51CF2229" w14:textId="4ABCCBEE" w:rsidR="00AD60D9" w:rsidRDefault="00543636" w:rsidP="00132C7C">
      <w:pPr>
        <w:jc w:val="center"/>
      </w:pPr>
      <w:r>
        <w:t xml:space="preserve">(Revision </w:t>
      </w:r>
      <w:r w:rsidR="00E60C92">
        <w:t>3</w:t>
      </w:r>
      <w:r>
        <w:t>)</w:t>
      </w:r>
    </w:p>
    <w:p w14:paraId="46878AFB" w14:textId="77777777" w:rsidR="00132C7C" w:rsidRDefault="00132C7C" w:rsidP="00EE518E"/>
    <w:bookmarkStart w:id="0" w:name="_GoBack" w:displacedByCustomXml="next"/>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bookmarkEnd w:id="0"/>
        <w:p w14:paraId="04473AEB" w14:textId="77777777" w:rsidR="00334549"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3356555" w:history="1">
            <w:r w:rsidR="00334549" w:rsidRPr="00733086">
              <w:rPr>
                <w:rStyle w:val="Hyperlink"/>
                <w:noProof/>
              </w:rPr>
              <w:t>Introduction</w:t>
            </w:r>
            <w:r w:rsidR="00334549">
              <w:rPr>
                <w:noProof/>
                <w:webHidden/>
              </w:rPr>
              <w:tab/>
            </w:r>
            <w:r w:rsidR="00334549">
              <w:rPr>
                <w:noProof/>
                <w:webHidden/>
              </w:rPr>
              <w:fldChar w:fldCharType="begin"/>
            </w:r>
            <w:r w:rsidR="00334549">
              <w:rPr>
                <w:noProof/>
                <w:webHidden/>
              </w:rPr>
              <w:instrText xml:space="preserve"> PAGEREF _Toc353356555 \h </w:instrText>
            </w:r>
            <w:r w:rsidR="00334549">
              <w:rPr>
                <w:noProof/>
                <w:webHidden/>
              </w:rPr>
            </w:r>
            <w:r w:rsidR="00334549">
              <w:rPr>
                <w:noProof/>
                <w:webHidden/>
              </w:rPr>
              <w:fldChar w:fldCharType="separate"/>
            </w:r>
            <w:r w:rsidR="00BF6A98">
              <w:rPr>
                <w:noProof/>
                <w:webHidden/>
              </w:rPr>
              <w:t>1</w:t>
            </w:r>
            <w:r w:rsidR="00334549">
              <w:rPr>
                <w:noProof/>
                <w:webHidden/>
              </w:rPr>
              <w:fldChar w:fldCharType="end"/>
            </w:r>
          </w:hyperlink>
        </w:p>
        <w:p w14:paraId="3BABEF83" w14:textId="77777777" w:rsidR="00334549" w:rsidRDefault="00334549">
          <w:pPr>
            <w:pStyle w:val="TOC1"/>
            <w:tabs>
              <w:tab w:val="right" w:leader="dot" w:pos="8630"/>
            </w:tabs>
            <w:rPr>
              <w:noProof/>
              <w:sz w:val="22"/>
              <w:szCs w:val="22"/>
            </w:rPr>
          </w:pPr>
          <w:hyperlink w:anchor="_Toc353356556" w:history="1">
            <w:r w:rsidRPr="00733086">
              <w:rPr>
                <w:rStyle w:val="Hyperlink"/>
                <w:noProof/>
              </w:rPr>
              <w:t>Basic Idea</w:t>
            </w:r>
            <w:r>
              <w:rPr>
                <w:noProof/>
                <w:webHidden/>
              </w:rPr>
              <w:tab/>
            </w:r>
            <w:r>
              <w:rPr>
                <w:noProof/>
                <w:webHidden/>
              </w:rPr>
              <w:fldChar w:fldCharType="begin"/>
            </w:r>
            <w:r>
              <w:rPr>
                <w:noProof/>
                <w:webHidden/>
              </w:rPr>
              <w:instrText xml:space="preserve"> PAGEREF _Toc353356556 \h </w:instrText>
            </w:r>
            <w:r>
              <w:rPr>
                <w:noProof/>
                <w:webHidden/>
              </w:rPr>
            </w:r>
            <w:r>
              <w:rPr>
                <w:noProof/>
                <w:webHidden/>
              </w:rPr>
              <w:fldChar w:fldCharType="separate"/>
            </w:r>
            <w:r w:rsidR="00BF6A98">
              <w:rPr>
                <w:noProof/>
                <w:webHidden/>
              </w:rPr>
              <w:t>2</w:t>
            </w:r>
            <w:r>
              <w:rPr>
                <w:noProof/>
                <w:webHidden/>
              </w:rPr>
              <w:fldChar w:fldCharType="end"/>
            </w:r>
          </w:hyperlink>
        </w:p>
        <w:p w14:paraId="4E103986" w14:textId="77777777" w:rsidR="00334549" w:rsidRDefault="00334549">
          <w:pPr>
            <w:pStyle w:val="TOC1"/>
            <w:tabs>
              <w:tab w:val="right" w:leader="dot" w:pos="8630"/>
            </w:tabs>
            <w:rPr>
              <w:noProof/>
              <w:sz w:val="22"/>
              <w:szCs w:val="22"/>
            </w:rPr>
          </w:pPr>
          <w:hyperlink w:anchor="_Toc353356557" w:history="1">
            <w:r w:rsidRPr="00733086">
              <w:rPr>
                <w:rStyle w:val="Hyperlink"/>
                <w:noProof/>
              </w:rPr>
              <w:t>Incremental modifications to Hive execution engine.</w:t>
            </w:r>
            <w:r>
              <w:rPr>
                <w:noProof/>
                <w:webHidden/>
              </w:rPr>
              <w:tab/>
            </w:r>
            <w:r>
              <w:rPr>
                <w:noProof/>
                <w:webHidden/>
              </w:rPr>
              <w:fldChar w:fldCharType="begin"/>
            </w:r>
            <w:r>
              <w:rPr>
                <w:noProof/>
                <w:webHidden/>
              </w:rPr>
              <w:instrText xml:space="preserve"> PAGEREF _Toc353356557 \h </w:instrText>
            </w:r>
            <w:r>
              <w:rPr>
                <w:noProof/>
                <w:webHidden/>
              </w:rPr>
            </w:r>
            <w:r>
              <w:rPr>
                <w:noProof/>
                <w:webHidden/>
              </w:rPr>
              <w:fldChar w:fldCharType="separate"/>
            </w:r>
            <w:r w:rsidR="00BF6A98">
              <w:rPr>
                <w:noProof/>
                <w:webHidden/>
              </w:rPr>
              <w:t>3</w:t>
            </w:r>
            <w:r>
              <w:rPr>
                <w:noProof/>
                <w:webHidden/>
              </w:rPr>
              <w:fldChar w:fldCharType="end"/>
            </w:r>
          </w:hyperlink>
        </w:p>
        <w:p w14:paraId="5F7BA7B7" w14:textId="77777777" w:rsidR="00334549" w:rsidRDefault="00334549">
          <w:pPr>
            <w:pStyle w:val="TOC1"/>
            <w:tabs>
              <w:tab w:val="right" w:leader="dot" w:pos="8630"/>
            </w:tabs>
            <w:rPr>
              <w:noProof/>
              <w:sz w:val="22"/>
              <w:szCs w:val="22"/>
            </w:rPr>
          </w:pPr>
          <w:hyperlink w:anchor="_Toc353356558" w:history="1">
            <w:r w:rsidRPr="00733086">
              <w:rPr>
                <w:rStyle w:val="Hyperlink"/>
                <w:noProof/>
              </w:rPr>
              <w:t>Pre-compiled Expressions using templates vs Dynamic Code Generation</w:t>
            </w:r>
            <w:r>
              <w:rPr>
                <w:noProof/>
                <w:webHidden/>
              </w:rPr>
              <w:tab/>
            </w:r>
            <w:r>
              <w:rPr>
                <w:noProof/>
                <w:webHidden/>
              </w:rPr>
              <w:fldChar w:fldCharType="begin"/>
            </w:r>
            <w:r>
              <w:rPr>
                <w:noProof/>
                <w:webHidden/>
              </w:rPr>
              <w:instrText xml:space="preserve"> PAGEREF _Toc353356558 \h </w:instrText>
            </w:r>
            <w:r>
              <w:rPr>
                <w:noProof/>
                <w:webHidden/>
              </w:rPr>
            </w:r>
            <w:r>
              <w:rPr>
                <w:noProof/>
                <w:webHidden/>
              </w:rPr>
              <w:fldChar w:fldCharType="separate"/>
            </w:r>
            <w:r w:rsidR="00BF6A98">
              <w:rPr>
                <w:noProof/>
                <w:webHidden/>
              </w:rPr>
              <w:t>3</w:t>
            </w:r>
            <w:r>
              <w:rPr>
                <w:noProof/>
                <w:webHidden/>
              </w:rPr>
              <w:fldChar w:fldCharType="end"/>
            </w:r>
          </w:hyperlink>
        </w:p>
        <w:p w14:paraId="25DDEFBF" w14:textId="77777777" w:rsidR="00334549" w:rsidRDefault="00334549">
          <w:pPr>
            <w:pStyle w:val="TOC1"/>
            <w:tabs>
              <w:tab w:val="right" w:leader="dot" w:pos="8630"/>
            </w:tabs>
            <w:rPr>
              <w:noProof/>
              <w:sz w:val="22"/>
              <w:szCs w:val="22"/>
            </w:rPr>
          </w:pPr>
          <w:hyperlink w:anchor="_Toc353356559" w:history="1">
            <w:r w:rsidRPr="00733086">
              <w:rPr>
                <w:rStyle w:val="Hyperlink"/>
                <w:noProof/>
              </w:rPr>
              <w:t>Boolean/Filter expressions</w:t>
            </w:r>
            <w:r>
              <w:rPr>
                <w:noProof/>
                <w:webHidden/>
              </w:rPr>
              <w:tab/>
            </w:r>
            <w:r>
              <w:rPr>
                <w:noProof/>
                <w:webHidden/>
              </w:rPr>
              <w:fldChar w:fldCharType="begin"/>
            </w:r>
            <w:r>
              <w:rPr>
                <w:noProof/>
                <w:webHidden/>
              </w:rPr>
              <w:instrText xml:space="preserve"> PAGEREF _Toc353356559 \h </w:instrText>
            </w:r>
            <w:r>
              <w:rPr>
                <w:noProof/>
                <w:webHidden/>
              </w:rPr>
            </w:r>
            <w:r>
              <w:rPr>
                <w:noProof/>
                <w:webHidden/>
              </w:rPr>
              <w:fldChar w:fldCharType="separate"/>
            </w:r>
            <w:r w:rsidR="00BF6A98">
              <w:rPr>
                <w:noProof/>
                <w:webHidden/>
              </w:rPr>
              <w:t>4</w:t>
            </w:r>
            <w:r>
              <w:rPr>
                <w:noProof/>
                <w:webHidden/>
              </w:rPr>
              <w:fldChar w:fldCharType="end"/>
            </w:r>
          </w:hyperlink>
        </w:p>
        <w:p w14:paraId="4E434B2D" w14:textId="77777777" w:rsidR="00334549" w:rsidRDefault="00334549">
          <w:pPr>
            <w:pStyle w:val="TOC1"/>
            <w:tabs>
              <w:tab w:val="right" w:leader="dot" w:pos="8630"/>
            </w:tabs>
            <w:rPr>
              <w:noProof/>
              <w:sz w:val="22"/>
              <w:szCs w:val="22"/>
            </w:rPr>
          </w:pPr>
          <w:hyperlink w:anchor="_Toc353356560" w:history="1">
            <w:r w:rsidRPr="00733086">
              <w:rPr>
                <w:rStyle w:val="Hyperlink"/>
                <w:noProof/>
              </w:rPr>
              <w:t>AND, OR implementation (short circuit optimization)</w:t>
            </w:r>
            <w:r>
              <w:rPr>
                <w:noProof/>
                <w:webHidden/>
              </w:rPr>
              <w:tab/>
            </w:r>
            <w:r>
              <w:rPr>
                <w:noProof/>
                <w:webHidden/>
              </w:rPr>
              <w:fldChar w:fldCharType="begin"/>
            </w:r>
            <w:r>
              <w:rPr>
                <w:noProof/>
                <w:webHidden/>
              </w:rPr>
              <w:instrText xml:space="preserve"> PAGEREF _Toc353356560 \h </w:instrText>
            </w:r>
            <w:r>
              <w:rPr>
                <w:noProof/>
                <w:webHidden/>
              </w:rPr>
            </w:r>
            <w:r>
              <w:rPr>
                <w:noProof/>
                <w:webHidden/>
              </w:rPr>
              <w:fldChar w:fldCharType="separate"/>
            </w:r>
            <w:r w:rsidR="00BF6A98">
              <w:rPr>
                <w:noProof/>
                <w:webHidden/>
              </w:rPr>
              <w:t>5</w:t>
            </w:r>
            <w:r>
              <w:rPr>
                <w:noProof/>
                <w:webHidden/>
              </w:rPr>
              <w:fldChar w:fldCharType="end"/>
            </w:r>
          </w:hyperlink>
        </w:p>
        <w:p w14:paraId="06A7E08E" w14:textId="77777777" w:rsidR="00334549" w:rsidRDefault="00334549">
          <w:pPr>
            <w:pStyle w:val="TOC1"/>
            <w:tabs>
              <w:tab w:val="right" w:leader="dot" w:pos="8630"/>
            </w:tabs>
            <w:rPr>
              <w:noProof/>
              <w:sz w:val="22"/>
              <w:szCs w:val="22"/>
            </w:rPr>
          </w:pPr>
          <w:hyperlink w:anchor="_Toc353356561" w:history="1">
            <w:r w:rsidRPr="00733086">
              <w:rPr>
                <w:rStyle w:val="Hyperlink"/>
                <w:noProof/>
              </w:rPr>
              <w:t>Storage of intermediate results of arithmetic expressions</w:t>
            </w:r>
            <w:r>
              <w:rPr>
                <w:noProof/>
                <w:webHidden/>
              </w:rPr>
              <w:tab/>
            </w:r>
            <w:r>
              <w:rPr>
                <w:noProof/>
                <w:webHidden/>
              </w:rPr>
              <w:fldChar w:fldCharType="begin"/>
            </w:r>
            <w:r>
              <w:rPr>
                <w:noProof/>
                <w:webHidden/>
              </w:rPr>
              <w:instrText xml:space="preserve"> PAGEREF _Toc353356561 \h </w:instrText>
            </w:r>
            <w:r>
              <w:rPr>
                <w:noProof/>
                <w:webHidden/>
              </w:rPr>
            </w:r>
            <w:r>
              <w:rPr>
                <w:noProof/>
                <w:webHidden/>
              </w:rPr>
              <w:fldChar w:fldCharType="separate"/>
            </w:r>
            <w:r w:rsidR="00BF6A98">
              <w:rPr>
                <w:noProof/>
                <w:webHidden/>
              </w:rPr>
              <w:t>5</w:t>
            </w:r>
            <w:r>
              <w:rPr>
                <w:noProof/>
                <w:webHidden/>
              </w:rPr>
              <w:fldChar w:fldCharType="end"/>
            </w:r>
          </w:hyperlink>
        </w:p>
        <w:p w14:paraId="715E6DF1" w14:textId="77777777" w:rsidR="00334549" w:rsidRDefault="00334549">
          <w:pPr>
            <w:pStyle w:val="TOC1"/>
            <w:tabs>
              <w:tab w:val="right" w:leader="dot" w:pos="8630"/>
            </w:tabs>
            <w:rPr>
              <w:noProof/>
              <w:sz w:val="22"/>
              <w:szCs w:val="22"/>
            </w:rPr>
          </w:pPr>
          <w:hyperlink w:anchor="_Toc353356562" w:history="1">
            <w:r w:rsidRPr="00733086">
              <w:rPr>
                <w:rStyle w:val="Hyperlink"/>
                <w:noProof/>
              </w:rPr>
              <w:t>Data type handling</w:t>
            </w:r>
            <w:r>
              <w:rPr>
                <w:noProof/>
                <w:webHidden/>
              </w:rPr>
              <w:tab/>
            </w:r>
            <w:r>
              <w:rPr>
                <w:noProof/>
                <w:webHidden/>
              </w:rPr>
              <w:fldChar w:fldCharType="begin"/>
            </w:r>
            <w:r>
              <w:rPr>
                <w:noProof/>
                <w:webHidden/>
              </w:rPr>
              <w:instrText xml:space="preserve"> PAGEREF _Toc353356562 \h </w:instrText>
            </w:r>
            <w:r>
              <w:rPr>
                <w:noProof/>
                <w:webHidden/>
              </w:rPr>
            </w:r>
            <w:r>
              <w:rPr>
                <w:noProof/>
                <w:webHidden/>
              </w:rPr>
              <w:fldChar w:fldCharType="separate"/>
            </w:r>
            <w:r w:rsidR="00BF6A98">
              <w:rPr>
                <w:noProof/>
                <w:webHidden/>
              </w:rPr>
              <w:t>7</w:t>
            </w:r>
            <w:r>
              <w:rPr>
                <w:noProof/>
                <w:webHidden/>
              </w:rPr>
              <w:fldChar w:fldCharType="end"/>
            </w:r>
          </w:hyperlink>
        </w:p>
        <w:p w14:paraId="4EACA5E5" w14:textId="77777777" w:rsidR="00334549" w:rsidRDefault="00334549">
          <w:pPr>
            <w:pStyle w:val="TOC1"/>
            <w:tabs>
              <w:tab w:val="right" w:leader="dot" w:pos="8630"/>
            </w:tabs>
            <w:rPr>
              <w:noProof/>
              <w:sz w:val="22"/>
              <w:szCs w:val="22"/>
            </w:rPr>
          </w:pPr>
          <w:hyperlink w:anchor="_Toc353356563" w:history="1">
            <w:r w:rsidRPr="00733086">
              <w:rPr>
                <w:rStyle w:val="Hyperlink"/>
                <w:noProof/>
              </w:rPr>
              <w:t>Null Handling</w:t>
            </w:r>
            <w:r>
              <w:rPr>
                <w:noProof/>
                <w:webHidden/>
              </w:rPr>
              <w:tab/>
            </w:r>
            <w:r>
              <w:rPr>
                <w:noProof/>
                <w:webHidden/>
              </w:rPr>
              <w:fldChar w:fldCharType="begin"/>
            </w:r>
            <w:r>
              <w:rPr>
                <w:noProof/>
                <w:webHidden/>
              </w:rPr>
              <w:instrText xml:space="preserve"> PAGEREF _Toc353356563 \h </w:instrText>
            </w:r>
            <w:r>
              <w:rPr>
                <w:noProof/>
                <w:webHidden/>
              </w:rPr>
            </w:r>
            <w:r>
              <w:rPr>
                <w:noProof/>
                <w:webHidden/>
              </w:rPr>
              <w:fldChar w:fldCharType="separate"/>
            </w:r>
            <w:r w:rsidR="00BF6A98">
              <w:rPr>
                <w:noProof/>
                <w:webHidden/>
              </w:rPr>
              <w:t>7</w:t>
            </w:r>
            <w:r>
              <w:rPr>
                <w:noProof/>
                <w:webHidden/>
              </w:rPr>
              <w:fldChar w:fldCharType="end"/>
            </w:r>
          </w:hyperlink>
        </w:p>
        <w:p w14:paraId="50651908" w14:textId="77777777" w:rsidR="00334549" w:rsidRDefault="00334549">
          <w:pPr>
            <w:pStyle w:val="TOC1"/>
            <w:tabs>
              <w:tab w:val="right" w:leader="dot" w:pos="8630"/>
            </w:tabs>
            <w:rPr>
              <w:noProof/>
              <w:sz w:val="22"/>
              <w:szCs w:val="22"/>
            </w:rPr>
          </w:pPr>
          <w:hyperlink w:anchor="_Toc353356564" w:history="1">
            <w:r w:rsidRPr="00733086">
              <w:rPr>
                <w:rStyle w:val="Hyperlink"/>
                <w:noProof/>
              </w:rPr>
              <w:t>Vectorized operators</w:t>
            </w:r>
            <w:r>
              <w:rPr>
                <w:noProof/>
                <w:webHidden/>
              </w:rPr>
              <w:tab/>
            </w:r>
            <w:r>
              <w:rPr>
                <w:noProof/>
                <w:webHidden/>
              </w:rPr>
              <w:fldChar w:fldCharType="begin"/>
            </w:r>
            <w:r>
              <w:rPr>
                <w:noProof/>
                <w:webHidden/>
              </w:rPr>
              <w:instrText xml:space="preserve"> PAGEREF _Toc353356564 \h </w:instrText>
            </w:r>
            <w:r>
              <w:rPr>
                <w:noProof/>
                <w:webHidden/>
              </w:rPr>
            </w:r>
            <w:r>
              <w:rPr>
                <w:noProof/>
                <w:webHidden/>
              </w:rPr>
              <w:fldChar w:fldCharType="separate"/>
            </w:r>
            <w:r w:rsidR="00BF6A98">
              <w:rPr>
                <w:noProof/>
                <w:webHidden/>
              </w:rPr>
              <w:t>7</w:t>
            </w:r>
            <w:r>
              <w:rPr>
                <w:noProof/>
                <w:webHidden/>
              </w:rPr>
              <w:fldChar w:fldCharType="end"/>
            </w:r>
          </w:hyperlink>
        </w:p>
        <w:p w14:paraId="517E35C0" w14:textId="77777777" w:rsidR="00334549" w:rsidRDefault="00334549">
          <w:pPr>
            <w:pStyle w:val="TOC1"/>
            <w:tabs>
              <w:tab w:val="right" w:leader="dot" w:pos="8630"/>
            </w:tabs>
            <w:rPr>
              <w:noProof/>
              <w:sz w:val="22"/>
              <w:szCs w:val="22"/>
            </w:rPr>
          </w:pPr>
          <w:hyperlink w:anchor="_Toc353356565" w:history="1">
            <w:r w:rsidRPr="00733086">
              <w:rPr>
                <w:rStyle w:val="Hyperlink"/>
                <w:noProof/>
              </w:rPr>
              <w:t>Vectorized Iterator</w:t>
            </w:r>
            <w:r>
              <w:rPr>
                <w:noProof/>
                <w:webHidden/>
              </w:rPr>
              <w:tab/>
            </w:r>
            <w:r>
              <w:rPr>
                <w:noProof/>
                <w:webHidden/>
              </w:rPr>
              <w:fldChar w:fldCharType="begin"/>
            </w:r>
            <w:r>
              <w:rPr>
                <w:noProof/>
                <w:webHidden/>
              </w:rPr>
              <w:instrText xml:space="preserve"> PAGEREF _Toc353356565 \h </w:instrText>
            </w:r>
            <w:r>
              <w:rPr>
                <w:noProof/>
                <w:webHidden/>
              </w:rPr>
            </w:r>
            <w:r>
              <w:rPr>
                <w:noProof/>
                <w:webHidden/>
              </w:rPr>
              <w:fldChar w:fldCharType="separate"/>
            </w:r>
            <w:r w:rsidR="00BF6A98">
              <w:rPr>
                <w:noProof/>
                <w:webHidden/>
              </w:rPr>
              <w:t>8</w:t>
            </w:r>
            <w:r>
              <w:rPr>
                <w:noProof/>
                <w:webHidden/>
              </w:rPr>
              <w:fldChar w:fldCharType="end"/>
            </w:r>
          </w:hyperlink>
        </w:p>
        <w:p w14:paraId="71E0EB87" w14:textId="77777777" w:rsidR="00334549" w:rsidRDefault="00334549">
          <w:pPr>
            <w:pStyle w:val="TOC1"/>
            <w:tabs>
              <w:tab w:val="right" w:leader="dot" w:pos="8630"/>
            </w:tabs>
            <w:rPr>
              <w:noProof/>
              <w:sz w:val="22"/>
              <w:szCs w:val="22"/>
            </w:rPr>
          </w:pPr>
          <w:hyperlink w:anchor="_Toc353356566" w:history="1">
            <w:r w:rsidRPr="00733086">
              <w:rPr>
                <w:rStyle w:val="Hyperlink"/>
                <w:noProof/>
              </w:rPr>
              <w:t>References</w:t>
            </w:r>
            <w:r>
              <w:rPr>
                <w:noProof/>
                <w:webHidden/>
              </w:rPr>
              <w:tab/>
            </w:r>
            <w:r>
              <w:rPr>
                <w:noProof/>
                <w:webHidden/>
              </w:rPr>
              <w:fldChar w:fldCharType="begin"/>
            </w:r>
            <w:r>
              <w:rPr>
                <w:noProof/>
                <w:webHidden/>
              </w:rPr>
              <w:instrText xml:space="preserve"> PAGEREF _Toc353356566 \h </w:instrText>
            </w:r>
            <w:r>
              <w:rPr>
                <w:noProof/>
                <w:webHidden/>
              </w:rPr>
            </w:r>
            <w:r>
              <w:rPr>
                <w:noProof/>
                <w:webHidden/>
              </w:rPr>
              <w:fldChar w:fldCharType="separate"/>
            </w:r>
            <w:r w:rsidR="00BF6A98">
              <w:rPr>
                <w:noProof/>
                <w:webHidden/>
              </w:rPr>
              <w:t>9</w:t>
            </w:r>
            <w:r>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1" w:name="_Toc353356555"/>
      <w:r>
        <w:t>Introduction</w:t>
      </w:r>
      <w:bookmarkEnd w:id="1"/>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 xml:space="preserve">heavily relies on lazy deserialization and data columns go through a layer of object inspectors that identify column type, de-serialize data and determine appropriate expression routines in the inner loop. These layers of virtual method calls further </w:t>
      </w:r>
      <w:proofErr w:type="spellStart"/>
      <w:r w:rsidR="0067472F">
        <w:t>slow down</w:t>
      </w:r>
      <w:proofErr w:type="spellEnd"/>
      <w:r w:rsidR="0067472F">
        <w:t xml:space="preserve"> the processing.</w:t>
      </w:r>
    </w:p>
    <w:p w14:paraId="68F71140" w14:textId="7B65AD3D" w:rsidR="00D959B0" w:rsidRDefault="00063586" w:rsidP="00EE518E">
      <w:r>
        <w:lastRenderedPageBreak/>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2" w:name="_Toc353356556"/>
      <w:r w:rsidRPr="00142420">
        <w:t>Basic Idea</w:t>
      </w:r>
      <w:bookmarkEnd w:id="2"/>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gramStart"/>
      <w:r>
        <w:t>int</w:t>
      </w:r>
      <w:proofErr w:type="gramEnd"/>
      <w:r>
        <w:t xml:space="preserve"> [] selected;</w:t>
      </w:r>
    </w:p>
    <w:p w14:paraId="1FC6751F" w14:textId="1B87DD56" w:rsidR="004A1DC5" w:rsidRDefault="004A1DC5" w:rsidP="00EE518E">
      <w:pPr>
        <w:pStyle w:val="ListParagraph"/>
      </w:pPr>
      <w:r>
        <w:t xml:space="preserve">         </w:t>
      </w:r>
      <w:proofErr w:type="gramStart"/>
      <w:r>
        <w:t>int</w:t>
      </w:r>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gramStart"/>
      <w:r w:rsidR="009C51E3">
        <w:t>i</w:t>
      </w:r>
      <w:r>
        <w:t>nt</w:t>
      </w:r>
      <w:proofErr w:type="gramEnd"/>
      <w:r>
        <w:t xml:space="preserve"> </w:t>
      </w:r>
      <w:proofErr w:type="spellStart"/>
      <w:r>
        <w:t>inputColumn</w:t>
      </w:r>
      <w:proofErr w:type="spellEnd"/>
      <w:r>
        <w:t>;</w:t>
      </w:r>
    </w:p>
    <w:p w14:paraId="60551090" w14:textId="51FDD6B2" w:rsidR="0092077C" w:rsidRDefault="0092077C" w:rsidP="00EE518E">
      <w:r>
        <w:t xml:space="preserve">                   </w:t>
      </w:r>
      <w:proofErr w:type="gramStart"/>
      <w:r w:rsidR="009C51E3">
        <w:t>i</w:t>
      </w:r>
      <w:r>
        <w:t>nt</w:t>
      </w:r>
      <w:proofErr w:type="gramEnd"/>
      <w:r>
        <w:t xml:space="preserve"> </w:t>
      </w:r>
      <w:proofErr w:type="spellStart"/>
      <w:r>
        <w:t>outputColumn</w:t>
      </w:r>
      <w:proofErr w:type="spellEnd"/>
      <w:r>
        <w:t>;</w:t>
      </w:r>
    </w:p>
    <w:p w14:paraId="474F01DD" w14:textId="47EFD76E" w:rsidR="0092077C" w:rsidRDefault="0092077C" w:rsidP="00EE518E">
      <w:r>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lastRenderedPageBreak/>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r>
        <w:t>Lon</w:t>
      </w:r>
      <w:r w:rsidR="00F10E4B">
        <w:t>g</w:t>
      </w:r>
      <w:r>
        <w:t>ColumnVector</w:t>
      </w:r>
      <w:proofErr w:type="spellEnd"/>
      <w:proofErr w:type="gramStart"/>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(int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gramStart"/>
      <w:r>
        <w:t>int</w:t>
      </w:r>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r w:rsidR="00900E96">
        <w:t>[</w:t>
      </w:r>
      <w:proofErr w:type="spellStart"/>
      <w:proofErr w:type="gramEnd"/>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(int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r>
        <w:t>[</w:t>
      </w:r>
      <w:proofErr w:type="spellStart"/>
      <w:proofErr w:type="gramEnd"/>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3" w:name="_Toc353356557"/>
      <w:r w:rsidRPr="00E623BF">
        <w:t xml:space="preserve">Incremental modifications to </w:t>
      </w:r>
      <w:proofErr w:type="gramStart"/>
      <w:r w:rsidR="00063586">
        <w:t>Hive</w:t>
      </w:r>
      <w:proofErr w:type="gramEnd"/>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3356558"/>
      <w:r>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4"/>
      <w:r w:rsidRPr="00D25CAA">
        <w:t xml:space="preserve"> </w:t>
      </w:r>
    </w:p>
    <w:p w14:paraId="0B3187B0" w14:textId="3E357412" w:rsidR="00D25CAA" w:rsidRDefault="00242BAB" w:rsidP="00EE518E">
      <w:r>
        <w:t xml:space="preserve"> </w:t>
      </w:r>
      <w:r w:rsidR="00D25CAA">
        <w:t xml:space="preserve">In the first release of the project we will implement expression templates that will be used to generate expression code for each expression and operand types. The </w:t>
      </w:r>
      <w:r w:rsidR="00D25CAA">
        <w:lastRenderedPageBreak/>
        <w:t>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3356559"/>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3356560"/>
      <w:r>
        <w:lastRenderedPageBreak/>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3356561"/>
      <w:r w:rsidRPr="00142420">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w:t>
      </w:r>
      <w:proofErr w:type="spellStart"/>
      <w:r>
        <w:t>b+c+d</w:t>
      </w:r>
      <w:proofErr w:type="spellEnd"/>
      <w:r>
        <w:t>) from t where a = 1;</w:t>
      </w:r>
      <w:r>
        <w:br/>
      </w:r>
      <w:r>
        <w:br/>
      </w:r>
      <w:r>
        <w:lastRenderedPageBreak/>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proofErr w:type="gramStart"/>
      <w:r>
        <w:t>)+</w:t>
      </w:r>
      <w:proofErr w:type="gram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ins w:id="8" w:author="Jitendra Pandey" w:date="2013-03-18T14:59:00Z">
        <w:r w:rsidR="00706FBD">
          <w:t xml:space="preserve"> 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ins>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9" w:name="_Toc353356562"/>
      <w:r w:rsidRPr="00142420">
        <w:lastRenderedPageBreak/>
        <w:t>Data type handling</w:t>
      </w:r>
      <w:bookmarkEnd w:id="9"/>
    </w:p>
    <w:p w14:paraId="67E87A32" w14:textId="1D919882" w:rsidR="009449AE" w:rsidRDefault="00B1083E" w:rsidP="00EE518E">
      <w:r>
        <w:t xml:space="preserve">In the first phase of the project we support only TINYINT, SMALLINT, INT, </w:t>
      </w:r>
      <w:proofErr w:type="gramStart"/>
      <w:r>
        <w:t>BIGINT</w:t>
      </w:r>
      <w:proofErr w:type="gramEnd"/>
      <w:r>
        <w: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5CA4ACD9" w14:textId="7B79F392" w:rsidR="009449AE" w:rsidRPr="009449AE" w:rsidRDefault="009449AE" w:rsidP="00EE518E">
      <w:pPr>
        <w:pStyle w:val="Heading1"/>
      </w:pPr>
      <w:bookmarkStart w:id="10" w:name="_Toc353356563"/>
      <w:r w:rsidRPr="00142420">
        <w:t>Null Handling</w:t>
      </w:r>
      <w:bookmarkEnd w:id="10"/>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ins w:id="11" w:author="Jitendra Pandey" w:date="2013-03-18T15:02:00Z">
        <w:r w:rsidR="00706FBD">
          <w:t xml:space="preserve"> c1</w:t>
        </w:r>
      </w:ins>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2" w:name="_Toc353356564"/>
      <w:r>
        <w:t>Vectorized operators</w:t>
      </w:r>
      <w:bookmarkEnd w:id="12"/>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EE518E">
      <w:pPr>
        <w:rPr>
          <w:b/>
        </w:rPr>
      </w:pPr>
      <w:r w:rsidRPr="00EE518E">
        <w:rPr>
          <w:b/>
        </w:rPr>
        <w:t>Filter Operator:</w:t>
      </w:r>
    </w:p>
    <w:p w14:paraId="4F3F7336" w14:textId="78223A4E" w:rsidR="00784DF2" w:rsidRDefault="00784DF2" w:rsidP="00EE518E">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 xml:space="preserve">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w:t>
      </w:r>
      <w:r w:rsidR="00B1083E">
        <w:lastRenderedPageBreak/>
        <w:t>initial vectorized row batch object. The select operator will have a pre-allocated vectorized row object that will be used as output.</w:t>
      </w:r>
    </w:p>
    <w:p w14:paraId="623B0660" w14:textId="33A06177" w:rsidR="009F3B99" w:rsidRDefault="009F3B99" w:rsidP="00EE518E">
      <w:pPr>
        <w:pStyle w:val="Heading1"/>
      </w:pPr>
      <w:bookmarkStart w:id="13" w:name="_Toc353356565"/>
      <w:r w:rsidRPr="00AA1CF5">
        <w:t>Vectorized Iterator</w:t>
      </w:r>
      <w:bookmarkEnd w:id="13"/>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7777777" w:rsidR="009F3B99" w:rsidRDefault="009F3B99" w:rsidP="00EE518E">
      <w:pPr>
        <w:pStyle w:val="ListParagraph"/>
        <w:numPr>
          <w:ilvl w:val="0"/>
          <w:numId w:val="3"/>
        </w:numPr>
      </w:pPr>
      <w:r>
        <w:t xml:space="preserve">If an individual value is set to null, the corresponding actual value in the vector shall be set to 1 for non-floating-point numeric values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string or binary values, place an empty string in the value vector if the value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 xml:space="preserve">Only columns holding data from the </w:t>
      </w:r>
      <w:r>
        <w:lastRenderedPageBreak/>
        <w:t>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Pr="00531BE3"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25B5B294" w14:textId="46908CE4" w:rsidR="00331580" w:rsidRDefault="00331580" w:rsidP="00EE518E">
      <w:pPr>
        <w:pStyle w:val="Heading1"/>
      </w:pPr>
      <w:bookmarkStart w:id="14" w:name="_Toc353356566"/>
      <w:r>
        <w:t>References</w:t>
      </w:r>
      <w:bookmarkEnd w:id="14"/>
    </w:p>
    <w:p w14:paraId="18714846" w14:textId="4BCD152D" w:rsidR="00331580" w:rsidRPr="00331580" w:rsidRDefault="00331580" w:rsidP="00EE518E">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Proceedings of the 2005 CIDR Conference.</w:t>
      </w:r>
    </w:p>
    <w:sectPr w:rsidR="00331580" w:rsidRPr="00331580" w:rsidSect="00E4105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B1129F" w14:textId="77777777" w:rsidR="00BD3AF3" w:rsidRDefault="00BD3AF3" w:rsidP="00EE518E">
      <w:r>
        <w:separator/>
      </w:r>
    </w:p>
  </w:endnote>
  <w:endnote w:type="continuationSeparator" w:id="0">
    <w:p w14:paraId="6B4FFFD7" w14:textId="77777777" w:rsidR="00BD3AF3" w:rsidRDefault="00BD3AF3"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BF6A98">
          <w:rPr>
            <w:noProof/>
          </w:rPr>
          <w:t>1</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18449" w14:textId="77777777" w:rsidR="00BD3AF3" w:rsidRDefault="00BD3AF3" w:rsidP="00EE518E">
      <w:r>
        <w:separator/>
      </w:r>
    </w:p>
  </w:footnote>
  <w:footnote w:type="continuationSeparator" w:id="0">
    <w:p w14:paraId="1EFA4D2E" w14:textId="77777777" w:rsidR="00BD3AF3" w:rsidRDefault="00BD3AF3"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20D90"/>
    <w:rsid w:val="00063586"/>
    <w:rsid w:val="00077B02"/>
    <w:rsid w:val="00094153"/>
    <w:rsid w:val="000B2355"/>
    <w:rsid w:val="000F258D"/>
    <w:rsid w:val="00122F0C"/>
    <w:rsid w:val="00132C7C"/>
    <w:rsid w:val="001417DA"/>
    <w:rsid w:val="00142420"/>
    <w:rsid w:val="00155058"/>
    <w:rsid w:val="00177C0A"/>
    <w:rsid w:val="0018168A"/>
    <w:rsid w:val="00187885"/>
    <w:rsid w:val="00190C7A"/>
    <w:rsid w:val="0019396A"/>
    <w:rsid w:val="00204C9B"/>
    <w:rsid w:val="00211A51"/>
    <w:rsid w:val="00231E8A"/>
    <w:rsid w:val="00242BAB"/>
    <w:rsid w:val="003268B8"/>
    <w:rsid w:val="00331580"/>
    <w:rsid w:val="00334549"/>
    <w:rsid w:val="00336786"/>
    <w:rsid w:val="00363906"/>
    <w:rsid w:val="00364AEE"/>
    <w:rsid w:val="00367CAC"/>
    <w:rsid w:val="003A7864"/>
    <w:rsid w:val="003C7603"/>
    <w:rsid w:val="004025EA"/>
    <w:rsid w:val="00423D36"/>
    <w:rsid w:val="004415D1"/>
    <w:rsid w:val="00450A87"/>
    <w:rsid w:val="0049573C"/>
    <w:rsid w:val="004A1DC5"/>
    <w:rsid w:val="004A7853"/>
    <w:rsid w:val="004B7363"/>
    <w:rsid w:val="004D5485"/>
    <w:rsid w:val="004E219A"/>
    <w:rsid w:val="00543636"/>
    <w:rsid w:val="00545D7C"/>
    <w:rsid w:val="005516A7"/>
    <w:rsid w:val="005650CE"/>
    <w:rsid w:val="005861DC"/>
    <w:rsid w:val="00597D6B"/>
    <w:rsid w:val="005A64B4"/>
    <w:rsid w:val="00610C12"/>
    <w:rsid w:val="006210E5"/>
    <w:rsid w:val="00650612"/>
    <w:rsid w:val="0065528E"/>
    <w:rsid w:val="0067472F"/>
    <w:rsid w:val="006C2F6F"/>
    <w:rsid w:val="006E106F"/>
    <w:rsid w:val="006E4D3F"/>
    <w:rsid w:val="006F457A"/>
    <w:rsid w:val="00706FBD"/>
    <w:rsid w:val="00734D4E"/>
    <w:rsid w:val="00757EB8"/>
    <w:rsid w:val="00784DF2"/>
    <w:rsid w:val="00784EB8"/>
    <w:rsid w:val="007A229A"/>
    <w:rsid w:val="007C237D"/>
    <w:rsid w:val="007C489B"/>
    <w:rsid w:val="007F2909"/>
    <w:rsid w:val="00833DA8"/>
    <w:rsid w:val="00862E9B"/>
    <w:rsid w:val="00870194"/>
    <w:rsid w:val="008706AA"/>
    <w:rsid w:val="008748E4"/>
    <w:rsid w:val="00886998"/>
    <w:rsid w:val="008A1EB3"/>
    <w:rsid w:val="008B1B0C"/>
    <w:rsid w:val="008F116E"/>
    <w:rsid w:val="00900E96"/>
    <w:rsid w:val="00905668"/>
    <w:rsid w:val="0092077C"/>
    <w:rsid w:val="00932E92"/>
    <w:rsid w:val="009410B6"/>
    <w:rsid w:val="009449AE"/>
    <w:rsid w:val="009668A4"/>
    <w:rsid w:val="00970AF2"/>
    <w:rsid w:val="00984C92"/>
    <w:rsid w:val="009852CA"/>
    <w:rsid w:val="00985683"/>
    <w:rsid w:val="009C51E3"/>
    <w:rsid w:val="009F3B99"/>
    <w:rsid w:val="00A17470"/>
    <w:rsid w:val="00A5109B"/>
    <w:rsid w:val="00A6504F"/>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BD3AF3"/>
    <w:rsid w:val="00BF6A98"/>
    <w:rsid w:val="00C3793A"/>
    <w:rsid w:val="00C40D7F"/>
    <w:rsid w:val="00C42F7E"/>
    <w:rsid w:val="00C82E1C"/>
    <w:rsid w:val="00C96908"/>
    <w:rsid w:val="00D25CAA"/>
    <w:rsid w:val="00D959B0"/>
    <w:rsid w:val="00DA4690"/>
    <w:rsid w:val="00DA54A7"/>
    <w:rsid w:val="00DB15AB"/>
    <w:rsid w:val="00DC44BB"/>
    <w:rsid w:val="00E12F44"/>
    <w:rsid w:val="00E173FE"/>
    <w:rsid w:val="00E20281"/>
    <w:rsid w:val="00E2181F"/>
    <w:rsid w:val="00E22CB6"/>
    <w:rsid w:val="00E4105D"/>
    <w:rsid w:val="00E60C92"/>
    <w:rsid w:val="00E623BF"/>
    <w:rsid w:val="00E740C4"/>
    <w:rsid w:val="00E95284"/>
    <w:rsid w:val="00E9657E"/>
    <w:rsid w:val="00ED6847"/>
    <w:rsid w:val="00EE518E"/>
    <w:rsid w:val="00EE75F6"/>
    <w:rsid w:val="00EF6FE2"/>
    <w:rsid w:val="00F070D6"/>
    <w:rsid w:val="00F10E4B"/>
    <w:rsid w:val="00F32D15"/>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14E6C-3F0C-47BF-8F31-41A0EA007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9</Pages>
  <Words>3195</Words>
  <Characters>18218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21371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21</cp:revision>
  <cp:lastPrinted>2013-04-10T18:27:00Z</cp:lastPrinted>
  <dcterms:created xsi:type="dcterms:W3CDTF">2013-04-06T00:25:00Z</dcterms:created>
  <dcterms:modified xsi:type="dcterms:W3CDTF">2013-04-10T18:28:00Z</dcterms:modified>
</cp:coreProperties>
</file>