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bookmarkStart w:id="0" w:name="_GoBack"/>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bookmarkEnd w:id="0"/>
    <w:p w14:paraId="5E1E772F" w14:textId="26262F90" w:rsidR="00AD60D9" w:rsidRDefault="00AD60D9" w:rsidP="00132C7C">
      <w:pPr>
        <w:jc w:val="center"/>
      </w:pPr>
      <w:r>
        <w:t>Jitendra Pandey (Horto</w:t>
      </w:r>
      <w:r w:rsidR="00020D90">
        <w:t xml:space="preserve">nworks), Eric Hanson (Microsoft), </w:t>
      </w:r>
      <w:r w:rsidR="004415D1">
        <w:br/>
      </w:r>
      <w:r w:rsidR="00020D90">
        <w:t>Owen O’Malley (Hortonworks)</w:t>
      </w:r>
    </w:p>
    <w:p w14:paraId="7538F016" w14:textId="77777777" w:rsidR="00543636" w:rsidRDefault="00543636" w:rsidP="00EE518E"/>
    <w:p w14:paraId="245F7B26" w14:textId="1A61BFA2" w:rsidR="00543636" w:rsidRDefault="00543636" w:rsidP="00132C7C">
      <w:pPr>
        <w:jc w:val="center"/>
      </w:pPr>
      <w:r>
        <w:t>4/5/13</w:t>
      </w:r>
    </w:p>
    <w:p w14:paraId="51CF2229" w14:textId="385240AA" w:rsidR="00AD60D9" w:rsidRDefault="00543636" w:rsidP="00132C7C">
      <w:pPr>
        <w:jc w:val="center"/>
      </w:pPr>
      <w:r>
        <w:t>(Revision 2)</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p w14:paraId="59B05294" w14:textId="77777777" w:rsidR="00187885"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52947849" w:history="1">
            <w:r w:rsidR="00187885" w:rsidRPr="00D500DA">
              <w:rPr>
                <w:rStyle w:val="Hyperlink"/>
                <w:noProof/>
              </w:rPr>
              <w:t>Introduction</w:t>
            </w:r>
            <w:r w:rsidR="00187885">
              <w:rPr>
                <w:noProof/>
                <w:webHidden/>
              </w:rPr>
              <w:tab/>
            </w:r>
            <w:r w:rsidR="00187885">
              <w:rPr>
                <w:noProof/>
                <w:webHidden/>
              </w:rPr>
              <w:fldChar w:fldCharType="begin"/>
            </w:r>
            <w:r w:rsidR="00187885">
              <w:rPr>
                <w:noProof/>
                <w:webHidden/>
              </w:rPr>
              <w:instrText xml:space="preserve"> PAGEREF _Toc352947849 \h </w:instrText>
            </w:r>
            <w:r w:rsidR="00187885">
              <w:rPr>
                <w:noProof/>
                <w:webHidden/>
              </w:rPr>
            </w:r>
            <w:r w:rsidR="00187885">
              <w:rPr>
                <w:noProof/>
                <w:webHidden/>
              </w:rPr>
              <w:fldChar w:fldCharType="separate"/>
            </w:r>
            <w:r w:rsidR="00187885">
              <w:rPr>
                <w:noProof/>
                <w:webHidden/>
              </w:rPr>
              <w:t>1</w:t>
            </w:r>
            <w:r w:rsidR="00187885">
              <w:rPr>
                <w:noProof/>
                <w:webHidden/>
              </w:rPr>
              <w:fldChar w:fldCharType="end"/>
            </w:r>
          </w:hyperlink>
        </w:p>
        <w:p w14:paraId="5C5CCF35" w14:textId="77777777" w:rsidR="00187885" w:rsidRDefault="0019396A">
          <w:pPr>
            <w:pStyle w:val="TOC1"/>
            <w:tabs>
              <w:tab w:val="right" w:leader="dot" w:pos="8630"/>
            </w:tabs>
            <w:rPr>
              <w:noProof/>
              <w:sz w:val="22"/>
              <w:szCs w:val="22"/>
            </w:rPr>
          </w:pPr>
          <w:hyperlink w:anchor="_Toc352947850" w:history="1">
            <w:r w:rsidR="00187885" w:rsidRPr="00D500DA">
              <w:rPr>
                <w:rStyle w:val="Hyperlink"/>
                <w:noProof/>
              </w:rPr>
              <w:t>Basic Idea</w:t>
            </w:r>
            <w:r w:rsidR="00187885">
              <w:rPr>
                <w:noProof/>
                <w:webHidden/>
              </w:rPr>
              <w:tab/>
            </w:r>
            <w:r w:rsidR="00187885">
              <w:rPr>
                <w:noProof/>
                <w:webHidden/>
              </w:rPr>
              <w:fldChar w:fldCharType="begin"/>
            </w:r>
            <w:r w:rsidR="00187885">
              <w:rPr>
                <w:noProof/>
                <w:webHidden/>
              </w:rPr>
              <w:instrText xml:space="preserve"> PAGEREF _Toc352947850 \h </w:instrText>
            </w:r>
            <w:r w:rsidR="00187885">
              <w:rPr>
                <w:noProof/>
                <w:webHidden/>
              </w:rPr>
            </w:r>
            <w:r w:rsidR="00187885">
              <w:rPr>
                <w:noProof/>
                <w:webHidden/>
              </w:rPr>
              <w:fldChar w:fldCharType="separate"/>
            </w:r>
            <w:r w:rsidR="00187885">
              <w:rPr>
                <w:noProof/>
                <w:webHidden/>
              </w:rPr>
              <w:t>2</w:t>
            </w:r>
            <w:r w:rsidR="00187885">
              <w:rPr>
                <w:noProof/>
                <w:webHidden/>
              </w:rPr>
              <w:fldChar w:fldCharType="end"/>
            </w:r>
          </w:hyperlink>
        </w:p>
        <w:p w14:paraId="6F85FD1E" w14:textId="77777777" w:rsidR="00187885" w:rsidRDefault="0019396A">
          <w:pPr>
            <w:pStyle w:val="TOC1"/>
            <w:tabs>
              <w:tab w:val="right" w:leader="dot" w:pos="8630"/>
            </w:tabs>
            <w:rPr>
              <w:noProof/>
              <w:sz w:val="22"/>
              <w:szCs w:val="22"/>
            </w:rPr>
          </w:pPr>
          <w:hyperlink w:anchor="_Toc352947851" w:history="1">
            <w:r w:rsidR="00187885" w:rsidRPr="00D500DA">
              <w:rPr>
                <w:rStyle w:val="Hyperlink"/>
                <w:noProof/>
              </w:rPr>
              <w:t>Incremental modifications to Hive execution engine.</w:t>
            </w:r>
            <w:r w:rsidR="00187885">
              <w:rPr>
                <w:noProof/>
                <w:webHidden/>
              </w:rPr>
              <w:tab/>
            </w:r>
            <w:r w:rsidR="00187885">
              <w:rPr>
                <w:noProof/>
                <w:webHidden/>
              </w:rPr>
              <w:fldChar w:fldCharType="begin"/>
            </w:r>
            <w:r w:rsidR="00187885">
              <w:rPr>
                <w:noProof/>
                <w:webHidden/>
              </w:rPr>
              <w:instrText xml:space="preserve"> PAGEREF _Toc352947851 \h </w:instrText>
            </w:r>
            <w:r w:rsidR="00187885">
              <w:rPr>
                <w:noProof/>
                <w:webHidden/>
              </w:rPr>
            </w:r>
            <w:r w:rsidR="00187885">
              <w:rPr>
                <w:noProof/>
                <w:webHidden/>
              </w:rPr>
              <w:fldChar w:fldCharType="separate"/>
            </w:r>
            <w:r w:rsidR="00187885">
              <w:rPr>
                <w:noProof/>
                <w:webHidden/>
              </w:rPr>
              <w:t>3</w:t>
            </w:r>
            <w:r w:rsidR="00187885">
              <w:rPr>
                <w:noProof/>
                <w:webHidden/>
              </w:rPr>
              <w:fldChar w:fldCharType="end"/>
            </w:r>
          </w:hyperlink>
        </w:p>
        <w:p w14:paraId="024C5213" w14:textId="77777777" w:rsidR="00187885" w:rsidRDefault="0019396A">
          <w:pPr>
            <w:pStyle w:val="TOC1"/>
            <w:tabs>
              <w:tab w:val="right" w:leader="dot" w:pos="8630"/>
            </w:tabs>
            <w:rPr>
              <w:noProof/>
              <w:sz w:val="22"/>
              <w:szCs w:val="22"/>
            </w:rPr>
          </w:pPr>
          <w:hyperlink w:anchor="_Toc352947852" w:history="1">
            <w:r w:rsidR="00187885" w:rsidRPr="00D500DA">
              <w:rPr>
                <w:rStyle w:val="Hyperlink"/>
                <w:noProof/>
              </w:rPr>
              <w:t>Pre-compiled Expressions using templates vs Dynamic Code Generation</w:t>
            </w:r>
            <w:r w:rsidR="00187885">
              <w:rPr>
                <w:noProof/>
                <w:webHidden/>
              </w:rPr>
              <w:tab/>
            </w:r>
            <w:r w:rsidR="00187885">
              <w:rPr>
                <w:noProof/>
                <w:webHidden/>
              </w:rPr>
              <w:fldChar w:fldCharType="begin"/>
            </w:r>
            <w:r w:rsidR="00187885">
              <w:rPr>
                <w:noProof/>
                <w:webHidden/>
              </w:rPr>
              <w:instrText xml:space="preserve"> PAGEREF _Toc352947852 \h </w:instrText>
            </w:r>
            <w:r w:rsidR="00187885">
              <w:rPr>
                <w:noProof/>
                <w:webHidden/>
              </w:rPr>
            </w:r>
            <w:r w:rsidR="00187885">
              <w:rPr>
                <w:noProof/>
                <w:webHidden/>
              </w:rPr>
              <w:fldChar w:fldCharType="separate"/>
            </w:r>
            <w:r w:rsidR="00187885">
              <w:rPr>
                <w:noProof/>
                <w:webHidden/>
              </w:rPr>
              <w:t>4</w:t>
            </w:r>
            <w:r w:rsidR="00187885">
              <w:rPr>
                <w:noProof/>
                <w:webHidden/>
              </w:rPr>
              <w:fldChar w:fldCharType="end"/>
            </w:r>
          </w:hyperlink>
        </w:p>
        <w:p w14:paraId="44F56537" w14:textId="77777777" w:rsidR="00187885" w:rsidRDefault="0019396A">
          <w:pPr>
            <w:pStyle w:val="TOC1"/>
            <w:tabs>
              <w:tab w:val="right" w:leader="dot" w:pos="8630"/>
            </w:tabs>
            <w:rPr>
              <w:noProof/>
              <w:sz w:val="22"/>
              <w:szCs w:val="22"/>
            </w:rPr>
          </w:pPr>
          <w:hyperlink w:anchor="_Toc352947853" w:history="1">
            <w:r w:rsidR="00187885" w:rsidRPr="00D500DA">
              <w:rPr>
                <w:rStyle w:val="Hyperlink"/>
                <w:noProof/>
              </w:rPr>
              <w:t>Boolean/Filter expressions</w:t>
            </w:r>
            <w:r w:rsidR="00187885">
              <w:rPr>
                <w:noProof/>
                <w:webHidden/>
              </w:rPr>
              <w:tab/>
            </w:r>
            <w:r w:rsidR="00187885">
              <w:rPr>
                <w:noProof/>
                <w:webHidden/>
              </w:rPr>
              <w:fldChar w:fldCharType="begin"/>
            </w:r>
            <w:r w:rsidR="00187885">
              <w:rPr>
                <w:noProof/>
                <w:webHidden/>
              </w:rPr>
              <w:instrText xml:space="preserve"> PAGEREF _Toc352947853 \h </w:instrText>
            </w:r>
            <w:r w:rsidR="00187885">
              <w:rPr>
                <w:noProof/>
                <w:webHidden/>
              </w:rPr>
            </w:r>
            <w:r w:rsidR="00187885">
              <w:rPr>
                <w:noProof/>
                <w:webHidden/>
              </w:rPr>
              <w:fldChar w:fldCharType="separate"/>
            </w:r>
            <w:r w:rsidR="00187885">
              <w:rPr>
                <w:noProof/>
                <w:webHidden/>
              </w:rPr>
              <w:t>4</w:t>
            </w:r>
            <w:r w:rsidR="00187885">
              <w:rPr>
                <w:noProof/>
                <w:webHidden/>
              </w:rPr>
              <w:fldChar w:fldCharType="end"/>
            </w:r>
          </w:hyperlink>
        </w:p>
        <w:p w14:paraId="1538BF4F" w14:textId="77777777" w:rsidR="00187885" w:rsidRDefault="0019396A">
          <w:pPr>
            <w:pStyle w:val="TOC1"/>
            <w:tabs>
              <w:tab w:val="right" w:leader="dot" w:pos="8630"/>
            </w:tabs>
            <w:rPr>
              <w:noProof/>
              <w:sz w:val="22"/>
              <w:szCs w:val="22"/>
            </w:rPr>
          </w:pPr>
          <w:hyperlink w:anchor="_Toc352947854" w:history="1">
            <w:r w:rsidR="00187885" w:rsidRPr="00D500DA">
              <w:rPr>
                <w:rStyle w:val="Hyperlink"/>
                <w:noProof/>
              </w:rPr>
              <w:t>AND, OR implementation (short circuit optimization)</w:t>
            </w:r>
            <w:r w:rsidR="00187885">
              <w:rPr>
                <w:noProof/>
                <w:webHidden/>
              </w:rPr>
              <w:tab/>
            </w:r>
            <w:r w:rsidR="00187885">
              <w:rPr>
                <w:noProof/>
                <w:webHidden/>
              </w:rPr>
              <w:fldChar w:fldCharType="begin"/>
            </w:r>
            <w:r w:rsidR="00187885">
              <w:rPr>
                <w:noProof/>
                <w:webHidden/>
              </w:rPr>
              <w:instrText xml:space="preserve"> PAGEREF _Toc352947854 \h </w:instrText>
            </w:r>
            <w:r w:rsidR="00187885">
              <w:rPr>
                <w:noProof/>
                <w:webHidden/>
              </w:rPr>
            </w:r>
            <w:r w:rsidR="00187885">
              <w:rPr>
                <w:noProof/>
                <w:webHidden/>
              </w:rPr>
              <w:fldChar w:fldCharType="separate"/>
            </w:r>
            <w:r w:rsidR="00187885">
              <w:rPr>
                <w:noProof/>
                <w:webHidden/>
              </w:rPr>
              <w:t>5</w:t>
            </w:r>
            <w:r w:rsidR="00187885">
              <w:rPr>
                <w:noProof/>
                <w:webHidden/>
              </w:rPr>
              <w:fldChar w:fldCharType="end"/>
            </w:r>
          </w:hyperlink>
        </w:p>
        <w:p w14:paraId="3D0FF964" w14:textId="77777777" w:rsidR="00187885" w:rsidRDefault="0019396A">
          <w:pPr>
            <w:pStyle w:val="TOC1"/>
            <w:tabs>
              <w:tab w:val="right" w:leader="dot" w:pos="8630"/>
            </w:tabs>
            <w:rPr>
              <w:noProof/>
              <w:sz w:val="22"/>
              <w:szCs w:val="22"/>
            </w:rPr>
          </w:pPr>
          <w:hyperlink w:anchor="_Toc352947855" w:history="1">
            <w:r w:rsidR="00187885" w:rsidRPr="00D500DA">
              <w:rPr>
                <w:rStyle w:val="Hyperlink"/>
                <w:noProof/>
              </w:rPr>
              <w:t>Storage of intermediate results of arithmetic expressions</w:t>
            </w:r>
            <w:r w:rsidR="00187885">
              <w:rPr>
                <w:noProof/>
                <w:webHidden/>
              </w:rPr>
              <w:tab/>
            </w:r>
            <w:r w:rsidR="00187885">
              <w:rPr>
                <w:noProof/>
                <w:webHidden/>
              </w:rPr>
              <w:fldChar w:fldCharType="begin"/>
            </w:r>
            <w:r w:rsidR="00187885">
              <w:rPr>
                <w:noProof/>
                <w:webHidden/>
              </w:rPr>
              <w:instrText xml:space="preserve"> PAGEREF _Toc352947855 \h </w:instrText>
            </w:r>
            <w:r w:rsidR="00187885">
              <w:rPr>
                <w:noProof/>
                <w:webHidden/>
              </w:rPr>
            </w:r>
            <w:r w:rsidR="00187885">
              <w:rPr>
                <w:noProof/>
                <w:webHidden/>
              </w:rPr>
              <w:fldChar w:fldCharType="separate"/>
            </w:r>
            <w:r w:rsidR="00187885">
              <w:rPr>
                <w:noProof/>
                <w:webHidden/>
              </w:rPr>
              <w:t>5</w:t>
            </w:r>
            <w:r w:rsidR="00187885">
              <w:rPr>
                <w:noProof/>
                <w:webHidden/>
              </w:rPr>
              <w:fldChar w:fldCharType="end"/>
            </w:r>
          </w:hyperlink>
        </w:p>
        <w:p w14:paraId="28DF33F1" w14:textId="77777777" w:rsidR="00187885" w:rsidRDefault="0019396A">
          <w:pPr>
            <w:pStyle w:val="TOC1"/>
            <w:tabs>
              <w:tab w:val="right" w:leader="dot" w:pos="8630"/>
            </w:tabs>
            <w:rPr>
              <w:noProof/>
              <w:sz w:val="22"/>
              <w:szCs w:val="22"/>
            </w:rPr>
          </w:pPr>
          <w:hyperlink w:anchor="_Toc352947856" w:history="1">
            <w:r w:rsidR="00187885" w:rsidRPr="00D500DA">
              <w:rPr>
                <w:rStyle w:val="Hyperlink"/>
                <w:noProof/>
              </w:rPr>
              <w:t>Data type handling</w:t>
            </w:r>
            <w:r w:rsidR="00187885">
              <w:rPr>
                <w:noProof/>
                <w:webHidden/>
              </w:rPr>
              <w:tab/>
            </w:r>
            <w:r w:rsidR="00187885">
              <w:rPr>
                <w:noProof/>
                <w:webHidden/>
              </w:rPr>
              <w:fldChar w:fldCharType="begin"/>
            </w:r>
            <w:r w:rsidR="00187885">
              <w:rPr>
                <w:noProof/>
                <w:webHidden/>
              </w:rPr>
              <w:instrText xml:space="preserve"> PAGEREF _Toc352947856 \h </w:instrText>
            </w:r>
            <w:r w:rsidR="00187885">
              <w:rPr>
                <w:noProof/>
                <w:webHidden/>
              </w:rPr>
            </w:r>
            <w:r w:rsidR="00187885">
              <w:rPr>
                <w:noProof/>
                <w:webHidden/>
              </w:rPr>
              <w:fldChar w:fldCharType="separate"/>
            </w:r>
            <w:r w:rsidR="00187885">
              <w:rPr>
                <w:noProof/>
                <w:webHidden/>
              </w:rPr>
              <w:t>7</w:t>
            </w:r>
            <w:r w:rsidR="00187885">
              <w:rPr>
                <w:noProof/>
                <w:webHidden/>
              </w:rPr>
              <w:fldChar w:fldCharType="end"/>
            </w:r>
          </w:hyperlink>
        </w:p>
        <w:p w14:paraId="15D86A63" w14:textId="77777777" w:rsidR="00187885" w:rsidRDefault="0019396A">
          <w:pPr>
            <w:pStyle w:val="TOC1"/>
            <w:tabs>
              <w:tab w:val="right" w:leader="dot" w:pos="8630"/>
            </w:tabs>
            <w:rPr>
              <w:noProof/>
              <w:sz w:val="22"/>
              <w:szCs w:val="22"/>
            </w:rPr>
          </w:pPr>
          <w:hyperlink w:anchor="_Toc352947857" w:history="1">
            <w:r w:rsidR="00187885" w:rsidRPr="00D500DA">
              <w:rPr>
                <w:rStyle w:val="Hyperlink"/>
                <w:noProof/>
              </w:rPr>
              <w:t>Null Handling</w:t>
            </w:r>
            <w:r w:rsidR="00187885">
              <w:rPr>
                <w:noProof/>
                <w:webHidden/>
              </w:rPr>
              <w:tab/>
            </w:r>
            <w:r w:rsidR="00187885">
              <w:rPr>
                <w:noProof/>
                <w:webHidden/>
              </w:rPr>
              <w:fldChar w:fldCharType="begin"/>
            </w:r>
            <w:r w:rsidR="00187885">
              <w:rPr>
                <w:noProof/>
                <w:webHidden/>
              </w:rPr>
              <w:instrText xml:space="preserve"> PAGEREF _Toc352947857 \h </w:instrText>
            </w:r>
            <w:r w:rsidR="00187885">
              <w:rPr>
                <w:noProof/>
                <w:webHidden/>
              </w:rPr>
            </w:r>
            <w:r w:rsidR="00187885">
              <w:rPr>
                <w:noProof/>
                <w:webHidden/>
              </w:rPr>
              <w:fldChar w:fldCharType="separate"/>
            </w:r>
            <w:r w:rsidR="00187885">
              <w:rPr>
                <w:noProof/>
                <w:webHidden/>
              </w:rPr>
              <w:t>7</w:t>
            </w:r>
            <w:r w:rsidR="00187885">
              <w:rPr>
                <w:noProof/>
                <w:webHidden/>
              </w:rPr>
              <w:fldChar w:fldCharType="end"/>
            </w:r>
          </w:hyperlink>
        </w:p>
        <w:p w14:paraId="2A761688" w14:textId="77777777" w:rsidR="00187885" w:rsidRDefault="0019396A">
          <w:pPr>
            <w:pStyle w:val="TOC1"/>
            <w:tabs>
              <w:tab w:val="right" w:leader="dot" w:pos="8630"/>
            </w:tabs>
            <w:rPr>
              <w:noProof/>
              <w:sz w:val="22"/>
              <w:szCs w:val="22"/>
            </w:rPr>
          </w:pPr>
          <w:hyperlink w:anchor="_Toc352947858" w:history="1">
            <w:r w:rsidR="00187885" w:rsidRPr="00D500DA">
              <w:rPr>
                <w:rStyle w:val="Hyperlink"/>
                <w:noProof/>
              </w:rPr>
              <w:t>Vectorized operators</w:t>
            </w:r>
            <w:r w:rsidR="00187885">
              <w:rPr>
                <w:noProof/>
                <w:webHidden/>
              </w:rPr>
              <w:tab/>
            </w:r>
            <w:r w:rsidR="00187885">
              <w:rPr>
                <w:noProof/>
                <w:webHidden/>
              </w:rPr>
              <w:fldChar w:fldCharType="begin"/>
            </w:r>
            <w:r w:rsidR="00187885">
              <w:rPr>
                <w:noProof/>
                <w:webHidden/>
              </w:rPr>
              <w:instrText xml:space="preserve"> PAGEREF _Toc352947858 \h </w:instrText>
            </w:r>
            <w:r w:rsidR="00187885">
              <w:rPr>
                <w:noProof/>
                <w:webHidden/>
              </w:rPr>
            </w:r>
            <w:r w:rsidR="00187885">
              <w:rPr>
                <w:noProof/>
                <w:webHidden/>
              </w:rPr>
              <w:fldChar w:fldCharType="separate"/>
            </w:r>
            <w:r w:rsidR="00187885">
              <w:rPr>
                <w:noProof/>
                <w:webHidden/>
              </w:rPr>
              <w:t>7</w:t>
            </w:r>
            <w:r w:rsidR="00187885">
              <w:rPr>
                <w:noProof/>
                <w:webHidden/>
              </w:rPr>
              <w:fldChar w:fldCharType="end"/>
            </w:r>
          </w:hyperlink>
        </w:p>
        <w:p w14:paraId="0F4B2C96" w14:textId="77777777" w:rsidR="00187885" w:rsidRDefault="0019396A">
          <w:pPr>
            <w:pStyle w:val="TOC1"/>
            <w:tabs>
              <w:tab w:val="right" w:leader="dot" w:pos="8630"/>
            </w:tabs>
            <w:rPr>
              <w:noProof/>
              <w:sz w:val="22"/>
              <w:szCs w:val="22"/>
            </w:rPr>
          </w:pPr>
          <w:hyperlink w:anchor="_Toc352947859" w:history="1">
            <w:r w:rsidR="00187885" w:rsidRPr="00D500DA">
              <w:rPr>
                <w:rStyle w:val="Hyperlink"/>
                <w:noProof/>
              </w:rPr>
              <w:t>Vectorized Iterator</w:t>
            </w:r>
            <w:r w:rsidR="00187885">
              <w:rPr>
                <w:noProof/>
                <w:webHidden/>
              </w:rPr>
              <w:tab/>
            </w:r>
            <w:r w:rsidR="00187885">
              <w:rPr>
                <w:noProof/>
                <w:webHidden/>
              </w:rPr>
              <w:fldChar w:fldCharType="begin"/>
            </w:r>
            <w:r w:rsidR="00187885">
              <w:rPr>
                <w:noProof/>
                <w:webHidden/>
              </w:rPr>
              <w:instrText xml:space="preserve"> PAGEREF _Toc352947859 \h </w:instrText>
            </w:r>
            <w:r w:rsidR="00187885">
              <w:rPr>
                <w:noProof/>
                <w:webHidden/>
              </w:rPr>
            </w:r>
            <w:r w:rsidR="00187885">
              <w:rPr>
                <w:noProof/>
                <w:webHidden/>
              </w:rPr>
              <w:fldChar w:fldCharType="separate"/>
            </w:r>
            <w:r w:rsidR="00187885">
              <w:rPr>
                <w:noProof/>
                <w:webHidden/>
              </w:rPr>
              <w:t>8</w:t>
            </w:r>
            <w:r w:rsidR="00187885">
              <w:rPr>
                <w:noProof/>
                <w:webHidden/>
              </w:rPr>
              <w:fldChar w:fldCharType="end"/>
            </w:r>
          </w:hyperlink>
        </w:p>
        <w:p w14:paraId="51FA2D6A" w14:textId="77777777" w:rsidR="00187885" w:rsidRDefault="0019396A">
          <w:pPr>
            <w:pStyle w:val="TOC1"/>
            <w:tabs>
              <w:tab w:val="right" w:leader="dot" w:pos="8630"/>
            </w:tabs>
            <w:rPr>
              <w:noProof/>
              <w:sz w:val="22"/>
              <w:szCs w:val="22"/>
            </w:rPr>
          </w:pPr>
          <w:hyperlink w:anchor="_Toc352947860" w:history="1">
            <w:r w:rsidR="00187885" w:rsidRPr="00D500DA">
              <w:rPr>
                <w:rStyle w:val="Hyperlink"/>
                <w:noProof/>
              </w:rPr>
              <w:t>References</w:t>
            </w:r>
            <w:r w:rsidR="00187885">
              <w:rPr>
                <w:noProof/>
                <w:webHidden/>
              </w:rPr>
              <w:tab/>
            </w:r>
            <w:r w:rsidR="00187885">
              <w:rPr>
                <w:noProof/>
                <w:webHidden/>
              </w:rPr>
              <w:fldChar w:fldCharType="begin"/>
            </w:r>
            <w:r w:rsidR="00187885">
              <w:rPr>
                <w:noProof/>
                <w:webHidden/>
              </w:rPr>
              <w:instrText xml:space="preserve"> PAGEREF _Toc352947860 \h </w:instrText>
            </w:r>
            <w:r w:rsidR="00187885">
              <w:rPr>
                <w:noProof/>
                <w:webHidden/>
              </w:rPr>
            </w:r>
            <w:r w:rsidR="00187885">
              <w:rPr>
                <w:noProof/>
                <w:webHidden/>
              </w:rPr>
              <w:fldChar w:fldCharType="separate"/>
            </w:r>
            <w:r w:rsidR="00187885">
              <w:rPr>
                <w:noProof/>
                <w:webHidden/>
              </w:rPr>
              <w:t>9</w:t>
            </w:r>
            <w:r w:rsidR="00187885">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1" w:name="_Toc352947849"/>
      <w:r>
        <w:t>Introduction</w:t>
      </w:r>
      <w:bookmarkEnd w:id="1"/>
    </w:p>
    <w:p w14:paraId="6982D752" w14:textId="1B0C1321" w:rsidR="00063586" w:rsidRDefault="00063586" w:rsidP="00EE518E">
      <w:r>
        <w:t>Hive</w:t>
      </w:r>
      <w:r w:rsidR="0067472F">
        <w:t xml:space="preserve"> query execution engine currently processes one row at a time. A single row of data goes through all the operators before next row can be processed. This mode of processing is very inefficient</w:t>
      </w:r>
      <w:r w:rsidR="00367CAC">
        <w:t xml:space="preserve"> in terms of CPU usage. R</w:t>
      </w:r>
      <w:r w:rsidR="0067472F">
        <w:t xml:space="preserve">esearch has demonstrated that this yields </w:t>
      </w:r>
      <w:r w:rsidR="00204C9B">
        <w:t>low</w:t>
      </w:r>
      <w:r w:rsidR="00E9657E">
        <w:t xml:space="preserve"> instruction counts and </w:t>
      </w:r>
      <w:r w:rsidR="00204C9B">
        <w:t xml:space="preserve">effective processor pipeline utilization (high </w:t>
      </w:r>
      <w:r w:rsidR="0067472F">
        <w:t>instructions per cycle</w:t>
      </w:r>
      <w:r w:rsidR="00204C9B">
        <w:t>)</w:t>
      </w:r>
      <w:r w:rsidR="0067472F">
        <w:t xml:space="preserve"> [</w:t>
      </w:r>
      <w:r w:rsidR="00E9657E">
        <w:t>Boncz 2005</w:t>
      </w:r>
      <w:r w:rsidR="0067472F">
        <w:t xml:space="preserve">]. Also currently </w:t>
      </w:r>
      <w:r>
        <w:t>Hive</w:t>
      </w:r>
      <w:r w:rsidR="00E9657E">
        <w:t xml:space="preserve"> </w:t>
      </w:r>
      <w:r w:rsidR="0067472F">
        <w:t>heavily relies on lazy deserialization and data columns go through a layer of object inspectors that identify column type, de-serialize data and determine appropriate expression routines in the inner loop. These layers of virtual method calls further slow down the processing.</w:t>
      </w:r>
    </w:p>
    <w:p w14:paraId="68F71140" w14:textId="7B65AD3D" w:rsidR="00D959B0" w:rsidRDefault="00063586" w:rsidP="00EE518E">
      <w:r>
        <w:lastRenderedPageBreak/>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30459B54"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Trevni.</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2" w:name="_Toc352947850"/>
      <w:r w:rsidRPr="00142420">
        <w:t>Basic Idea</w:t>
      </w:r>
      <w:bookmarkEnd w:id="2"/>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class VectorizedRowBatch {</w:t>
      </w:r>
    </w:p>
    <w:p w14:paraId="05C1D040" w14:textId="4353F59E" w:rsidR="004A1DC5" w:rsidRDefault="004A1DC5" w:rsidP="00EE518E">
      <w:pPr>
        <w:pStyle w:val="ListParagraph"/>
      </w:pPr>
      <w:r>
        <w:t xml:space="preserve">         boolean selecetedInUse;</w:t>
      </w:r>
    </w:p>
    <w:p w14:paraId="01BC1404" w14:textId="27589846" w:rsidR="004A1DC5" w:rsidRDefault="004A1DC5" w:rsidP="00EE518E">
      <w:pPr>
        <w:pStyle w:val="ListParagraph"/>
      </w:pPr>
      <w:r>
        <w:t xml:space="preserve">         int [] selected;</w:t>
      </w:r>
    </w:p>
    <w:p w14:paraId="1FC6751F" w14:textId="1B87DD56" w:rsidR="004A1DC5" w:rsidRDefault="004A1DC5" w:rsidP="00EE518E">
      <w:pPr>
        <w:pStyle w:val="ListParagraph"/>
      </w:pPr>
      <w:r>
        <w:t xml:space="preserve">         int size;</w:t>
      </w:r>
    </w:p>
    <w:p w14:paraId="608EC2A7" w14:textId="5E807958" w:rsidR="00C40D7F" w:rsidRDefault="004A1DC5" w:rsidP="00EE518E">
      <w:pPr>
        <w:pStyle w:val="ListParagraph"/>
      </w:pPr>
      <w:r>
        <w:t xml:space="preserve">         ColumnVector [] columns;</w:t>
      </w:r>
    </w:p>
    <w:p w14:paraId="21433F9D" w14:textId="1D5D0EF2" w:rsidR="00C40D7F" w:rsidRDefault="00C40D7F" w:rsidP="00EE518E">
      <w:pPr>
        <w:pStyle w:val="ListParagraph"/>
      </w:pPr>
      <w:r>
        <w:t xml:space="preserve">    }</w:t>
      </w:r>
    </w:p>
    <w:p w14:paraId="0CD67F77" w14:textId="1175E606" w:rsidR="004A1DC5" w:rsidRDefault="004A1DC5" w:rsidP="00EE518E">
      <w:r>
        <w:t>The selected array contains the indexes of the valid rows in the batch and size represents the number of valid rows. An example of a ColumnVector is as following:</w:t>
      </w:r>
    </w:p>
    <w:p w14:paraId="1BE4AE08" w14:textId="23126966" w:rsidR="004A1DC5" w:rsidRDefault="004A1DC5" w:rsidP="00EE518E">
      <w:pPr>
        <w:pStyle w:val="ListParagraph"/>
      </w:pPr>
      <w:r>
        <w:t xml:space="preserve">     class LongColumnVector extends ColumnVector {</w:t>
      </w:r>
    </w:p>
    <w:p w14:paraId="1872D91E" w14:textId="09001431" w:rsidR="004A1DC5" w:rsidRDefault="004A1DC5" w:rsidP="00EE518E">
      <w:pPr>
        <w:pStyle w:val="ListParagraph"/>
      </w:pPr>
      <w:r>
        <w:t xml:space="preserve">          long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r>
        <w:t>c</w:t>
      </w:r>
      <w:r w:rsidR="0092077C">
        <w:t>lass LongColumnAddLongScalarExpression {</w:t>
      </w:r>
    </w:p>
    <w:p w14:paraId="04C652D1" w14:textId="721DD877" w:rsidR="0092077C" w:rsidRDefault="0092077C" w:rsidP="00EE518E">
      <w:r>
        <w:t xml:space="preserve">                   </w:t>
      </w:r>
      <w:r w:rsidR="009C51E3">
        <w:t>i</w:t>
      </w:r>
      <w:r>
        <w:t>nt inputColumn;</w:t>
      </w:r>
    </w:p>
    <w:p w14:paraId="60551090" w14:textId="51FDD6B2" w:rsidR="0092077C" w:rsidRDefault="0092077C" w:rsidP="00EE518E">
      <w:r>
        <w:t xml:space="preserve">                   </w:t>
      </w:r>
      <w:r w:rsidR="009C51E3">
        <w:t>i</w:t>
      </w:r>
      <w:r>
        <w:t>nt outputColumn;</w:t>
      </w:r>
    </w:p>
    <w:p w14:paraId="474F01DD" w14:textId="47EFD76E" w:rsidR="0092077C" w:rsidRDefault="0092077C" w:rsidP="00EE518E">
      <w:r>
        <w:t xml:space="preserve">                   </w:t>
      </w:r>
      <w:r w:rsidR="009C51E3">
        <w:t>l</w:t>
      </w:r>
      <w:r>
        <w:t>ong scalar;</w:t>
      </w:r>
    </w:p>
    <w:p w14:paraId="78EE1A6F" w14:textId="47D7DEFC" w:rsidR="004A1DC5" w:rsidRDefault="0092077C" w:rsidP="00EE518E">
      <w:r>
        <w:t xml:space="preserve">                   </w:t>
      </w:r>
      <w:r w:rsidR="009C51E3">
        <w:t>v</w:t>
      </w:r>
      <w:r w:rsidR="004A1DC5">
        <w:t>oid evaluate(VectorizedRowBatch batch)</w:t>
      </w:r>
      <w:r>
        <w:t xml:space="preserve"> {</w:t>
      </w:r>
    </w:p>
    <w:p w14:paraId="5DAA2918" w14:textId="77777777" w:rsidR="00B05184" w:rsidRDefault="0092077C" w:rsidP="00EE518E">
      <w:pPr>
        <w:pStyle w:val="ListParagraph"/>
      </w:pPr>
      <w:r>
        <w:lastRenderedPageBreak/>
        <w:t xml:space="preserve">         </w:t>
      </w:r>
      <w:r w:rsidR="009C51E3">
        <w:t>l</w:t>
      </w:r>
      <w:r>
        <w:t xml:space="preserve">ong [] </w:t>
      </w:r>
      <w:r w:rsidR="009C51E3">
        <w:t>inV</w:t>
      </w:r>
      <w:r>
        <w:t>ector =</w:t>
      </w:r>
    </w:p>
    <w:p w14:paraId="074B4EB0" w14:textId="278FF047" w:rsidR="0092077C" w:rsidRDefault="00B05184" w:rsidP="00EE518E">
      <w:pPr>
        <w:pStyle w:val="ListParagraph"/>
      </w:pPr>
      <w:r>
        <w:t xml:space="preserve">                 </w:t>
      </w:r>
      <w:r w:rsidR="0092077C">
        <w:t xml:space="preserve"> </w:t>
      </w:r>
      <w:r>
        <w:t>((Lon</w:t>
      </w:r>
      <w:r w:rsidR="00F10E4B">
        <w:t>g</w:t>
      </w:r>
      <w:r>
        <w:t>ColumnVector)</w:t>
      </w:r>
      <w:r w:rsidR="0092077C">
        <w:t>batch.columnVector</w:t>
      </w:r>
      <w:r w:rsidR="009C51E3">
        <w:t>[inputColumn]</w:t>
      </w:r>
      <w:r>
        <w:t>)</w:t>
      </w:r>
      <w:r w:rsidR="0092077C">
        <w:t>.vector;</w:t>
      </w:r>
    </w:p>
    <w:p w14:paraId="248DE73E" w14:textId="77777777" w:rsidR="00B05184" w:rsidRDefault="009C51E3" w:rsidP="00EE518E">
      <w:pPr>
        <w:pStyle w:val="ListParagraph"/>
      </w:pPr>
      <w:r>
        <w:t xml:space="preserve">         long [] outVector = </w:t>
      </w:r>
    </w:p>
    <w:p w14:paraId="712EC05E" w14:textId="4EF15837" w:rsidR="009C51E3" w:rsidRDefault="00F10E4B" w:rsidP="00EE518E">
      <w:pPr>
        <w:pStyle w:val="ListParagraph"/>
      </w:pPr>
      <w:r>
        <w:t xml:space="preserve">               </w:t>
      </w:r>
      <w:r w:rsidR="00B05184">
        <w:t xml:space="preserve">  ((Lon</w:t>
      </w:r>
      <w:r>
        <w:t>g</w:t>
      </w:r>
      <w:r w:rsidR="00B05184">
        <w:t xml:space="preserve">ColumnVector) </w:t>
      </w:r>
      <w:r w:rsidR="009C51E3">
        <w:t>batch.columnVector[outputColumn]</w:t>
      </w:r>
      <w:r w:rsidR="00B05184">
        <w:t>)</w:t>
      </w:r>
      <w:r w:rsidR="009C51E3">
        <w:t>.vector;</w:t>
      </w:r>
    </w:p>
    <w:p w14:paraId="1ADD3ED8" w14:textId="34C0B7B7" w:rsidR="009C51E3" w:rsidRDefault="009C51E3" w:rsidP="00EE518E">
      <w:pPr>
        <w:pStyle w:val="ListParagraph"/>
      </w:pPr>
      <w:r>
        <w:t xml:space="preserve">         </w:t>
      </w:r>
    </w:p>
    <w:p w14:paraId="34D32BF7" w14:textId="5CDBD137" w:rsidR="004A1DC5" w:rsidRDefault="004A1DC5" w:rsidP="00EE518E">
      <w:pPr>
        <w:pStyle w:val="ListParagraph"/>
      </w:pPr>
      <w:r>
        <w:t xml:space="preserve">  </w:t>
      </w:r>
      <w:r w:rsidR="0092077C">
        <w:t xml:space="preserve">   </w:t>
      </w:r>
      <w:r>
        <w:t xml:space="preserve">    </w:t>
      </w:r>
      <w:r w:rsidR="009C51E3">
        <w:t>i</w:t>
      </w:r>
      <w:r>
        <w:t>f (batch,selectedInUse) {</w:t>
      </w:r>
    </w:p>
    <w:p w14:paraId="2F5F0CE3" w14:textId="37B2F4F7" w:rsidR="004A1DC5" w:rsidRDefault="004A1DC5" w:rsidP="00EE518E">
      <w:pPr>
        <w:pStyle w:val="ListParagraph"/>
      </w:pPr>
      <w:r>
        <w:t xml:space="preserve">     </w:t>
      </w:r>
      <w:r w:rsidR="0092077C">
        <w:t xml:space="preserve">  </w:t>
      </w:r>
      <w:r>
        <w:t xml:space="preserve">     </w:t>
      </w:r>
      <w:r w:rsidR="009C51E3">
        <w:t>f</w:t>
      </w:r>
      <w:r>
        <w:t>or (int j = 0; j &lt; batch.size; j++) {</w:t>
      </w:r>
    </w:p>
    <w:p w14:paraId="5B2C4F5D" w14:textId="15E931A6" w:rsidR="004A1DC5" w:rsidRDefault="004A1DC5" w:rsidP="00EE518E">
      <w:pPr>
        <w:pStyle w:val="ListParagraph"/>
      </w:pPr>
      <w:r>
        <w:t xml:space="preserve">       </w:t>
      </w:r>
      <w:r w:rsidR="0092077C">
        <w:t xml:space="preserve">  </w:t>
      </w:r>
      <w:r>
        <w:t xml:space="preserve">       int i = batch.selected[j];</w:t>
      </w:r>
    </w:p>
    <w:p w14:paraId="62CFD601" w14:textId="5D7F093C" w:rsidR="009C51E3" w:rsidRDefault="009C51E3" w:rsidP="00EE518E">
      <w:pPr>
        <w:pStyle w:val="ListParagraph"/>
      </w:pPr>
      <w:r>
        <w:t xml:space="preserve">                </w:t>
      </w:r>
      <w:r w:rsidR="00900E96">
        <w:t>outVector[i] = inVector[i]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f</w:t>
      </w:r>
      <w:r>
        <w:t>or (int i = 0; i &lt; batch.size; i++) {</w:t>
      </w:r>
    </w:p>
    <w:p w14:paraId="31C10073" w14:textId="759FEF45" w:rsidR="00900E96" w:rsidRDefault="00900E96" w:rsidP="00EE518E">
      <w:pPr>
        <w:pStyle w:val="ListParagraph"/>
      </w:pPr>
      <w:r>
        <w:t xml:space="preserve">                outVector[i] = inVector[i]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3B5803D1" w:rsidR="004A1DC5" w:rsidRPr="00A6504F" w:rsidRDefault="00B05184" w:rsidP="00EE518E">
      <w:r>
        <w:t>This approach of processing facilitates much better utilization of instruction pipelines in modern CPUs</w:t>
      </w:r>
      <w:r w:rsidR="00905668">
        <w:t>, and thus achieving high Instructions-per-cycle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3" w:name="_Toc352947851"/>
      <w:r w:rsidRPr="00E623BF">
        <w:t xml:space="preserve">Incremental modifications to </w:t>
      </w:r>
      <w:r w:rsidR="00063586">
        <w:t>Hive</w:t>
      </w:r>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52947852"/>
      <w:r>
        <w:t xml:space="preserve">Pre-compiled </w:t>
      </w:r>
      <w:r w:rsidRPr="00D25CAA">
        <w:t>Expression</w:t>
      </w:r>
      <w:r>
        <w:t>s</w:t>
      </w:r>
      <w:r w:rsidRPr="00D25CAA">
        <w:t xml:space="preserve"> </w:t>
      </w:r>
      <w:r>
        <w:t xml:space="preserve">using </w:t>
      </w:r>
      <w:r w:rsidRPr="00D25CAA">
        <w:t>templates vs Dynamic Code Generation</w:t>
      </w:r>
      <w:bookmarkEnd w:id="4"/>
      <w:r w:rsidRPr="00D25CAA">
        <w:t xml:space="preserve"> </w:t>
      </w:r>
    </w:p>
    <w:p w14:paraId="0B3187B0" w14:textId="3E357412" w:rsidR="00D25CAA" w:rsidRDefault="00242BAB" w:rsidP="00EE518E">
      <w:r>
        <w:t xml:space="preserve"> </w:t>
      </w:r>
      <w:r w:rsidR="00D25CAA">
        <w:t xml:space="preserve">In the first release of the project we will implement expression templates that will be used to generate expression code for each expression and operand types. The </w:t>
      </w:r>
      <w:r w:rsidR="00D25CAA">
        <w:lastRenderedPageBreak/>
        <w:t>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Expr &gt; 0, where Expr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52947853"/>
      <w:r w:rsidRPr="0049573C">
        <w:t>Boolean/Filter expressions</w:t>
      </w:r>
      <w:bookmarkEnd w:id="5"/>
    </w:p>
    <w:p w14:paraId="5C1992FB" w14:textId="14EC590E" w:rsidR="00AA1CF5" w:rsidRDefault="00AA1CF5" w:rsidP="00EE518E">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52947854"/>
      <w:r>
        <w:lastRenderedPageBreak/>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allocation/deallocation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52947855"/>
      <w:r w:rsidRPr="00142420">
        <w:t>Storage of intermediate results of arithmetic expressions</w:t>
      </w:r>
      <w:bookmarkEnd w:id="7"/>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t>Select sum(b+c+d) from t where a = 1;</w:t>
      </w:r>
      <w:r>
        <w:br/>
      </w:r>
      <w:r>
        <w:br/>
      </w:r>
      <w:r>
        <w:lastRenderedPageBreak/>
        <w:t>The expression b+c+d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Select sum(d) where a+b+c&gt;100;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xml:space="preserve">).  During execution, (a+b) will be computed as an intermediated result in vector </w:t>
      </w:r>
      <w:r w:rsidR="009668A4">
        <w:t xml:space="preserve">Expr0 </w:t>
      </w:r>
      <w:r>
        <w:t xml:space="preserve">in the </w:t>
      </w:r>
      <w:r w:rsidR="009668A4">
        <w:t>vectorized row batch</w:t>
      </w:r>
      <w:r>
        <w:t xml:space="preserve">. Then (a+b)+c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(a+b+…+z).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ins w:id="8" w:author="Jitendra Pandey" w:date="2013-03-18T14:59:00Z">
        <w:r w:rsidR="00706FBD">
          <w:t xml:space="preserve"> This approach will result in O(logn) number of intermediate columns where n is the number of nodes in the expression tree.</w:t>
        </w:r>
      </w:ins>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9" w:name="_Toc352947856"/>
      <w:r w:rsidRPr="00142420">
        <w:lastRenderedPageBreak/>
        <w:t>Data type handling</w:t>
      </w:r>
      <w:bookmarkEnd w:id="9"/>
    </w:p>
    <w:p w14:paraId="67E87A32" w14:textId="1D919882" w:rsidR="009449AE" w:rsidRDefault="00B1083E" w:rsidP="00EE518E">
      <w:r>
        <w:t>In the first phase of the project we support only TINYINT, SMALLINT, INT, BIGINT, DOU</w:t>
      </w:r>
      <w:r w:rsidR="007C237D">
        <w:t>BLE, FLOAT, BOOLEAN, STRING and</w:t>
      </w:r>
      <w:r>
        <w:t xml:space="preserve"> TIMESTAMP data types. We can use LongColumnVector </w:t>
      </w:r>
      <w:r w:rsidR="007C237D">
        <w:t>for all integer types, Boolean and TimeStamp as well. LongColumnVector uses an array of long internally. This approach lets us re-use lots of code and reduces the number of classes generated from the template code. Similarly we use DoubleColumnVector for both double and float data types.</w:t>
      </w:r>
      <w:r w:rsidR="005650CE">
        <w:t xml:space="preserve"> BytesColumnVector will be used for STRING, and later, for BINARY when that type is added.</w:t>
      </w:r>
    </w:p>
    <w:p w14:paraId="5CA4ACD9" w14:textId="7B79F392" w:rsidR="009449AE" w:rsidRPr="009449AE" w:rsidRDefault="009449AE" w:rsidP="00EE518E">
      <w:pPr>
        <w:pStyle w:val="Heading1"/>
      </w:pPr>
      <w:bookmarkStart w:id="10" w:name="_Toc352947857"/>
      <w:r w:rsidRPr="00142420">
        <w:t>Null Handling</w:t>
      </w:r>
      <w:bookmarkEnd w:id="10"/>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Consider a binary operation between column c1 and column c2, and if any operand is null the output is null. If it is known that c2 is never null then the null vector of the output column will be same as the null vector of the input column</w:t>
      </w:r>
      <w:ins w:id="11" w:author="Jitendra Pandey" w:date="2013-03-18T15:02:00Z">
        <w:r w:rsidR="00706FBD">
          <w:t xml:space="preserve"> c1</w:t>
        </w:r>
      </w:ins>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2" w:name="_Toc352947858"/>
      <w:r>
        <w:t>Vectorized operators</w:t>
      </w:r>
      <w:bookmarkEnd w:id="12"/>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3BEA7779" w:rsidR="00331580" w:rsidRPr="00EE518E" w:rsidRDefault="00784DF2" w:rsidP="00EE518E">
      <w:pPr>
        <w:rPr>
          <w:b/>
        </w:rPr>
      </w:pPr>
      <w:r w:rsidRPr="00EE518E">
        <w:rPr>
          <w:b/>
        </w:rPr>
        <w:t>Filter Operator:</w:t>
      </w:r>
    </w:p>
    <w:p w14:paraId="4F3F7336" w14:textId="78223A4E" w:rsidR="00784DF2" w:rsidRDefault="00784DF2" w:rsidP="00EE518E">
      <w:r>
        <w:t>The filter operator will consist of just the filter condition expression, which will be an in-place filter expression.  Therefore, once this condition is evaluated the data would already be filtered and will be passed to the next operator.</w:t>
      </w:r>
    </w:p>
    <w:p w14:paraId="3A7DE1F7" w14:textId="48D67252" w:rsidR="00784DF2" w:rsidRPr="00EE518E" w:rsidRDefault="00784DF2" w:rsidP="00EE518E">
      <w:pPr>
        <w:rPr>
          <w:b/>
        </w:rPr>
      </w:pPr>
      <w:r w:rsidRPr="00EE518E">
        <w:rPr>
          <w:b/>
        </w:rPr>
        <w:t>Select Operator:</w:t>
      </w:r>
    </w:p>
    <w:p w14:paraId="1A136679" w14:textId="56F8579A" w:rsidR="00650612" w:rsidRDefault="00650612" w:rsidP="00EE518E">
      <w:r>
        <w:t xml:space="preserve">The select operator will consist of list of expressions that need to be projected. </w:t>
      </w:r>
      <w:r w:rsidR="00B1083E">
        <w:t xml:space="preserve">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w:t>
      </w:r>
      <w:r w:rsidR="00B1083E">
        <w:lastRenderedPageBreak/>
        <w:t>initial vectorized row batch object. The select operator will have a pre-allocated vectorized row object that will be used as output.</w:t>
      </w:r>
    </w:p>
    <w:p w14:paraId="623B0660" w14:textId="33A06177" w:rsidR="009F3B99" w:rsidRDefault="009F3B99" w:rsidP="00EE518E">
      <w:pPr>
        <w:pStyle w:val="Heading1"/>
      </w:pPr>
      <w:bookmarkStart w:id="13" w:name="_Toc352947859"/>
      <w:r w:rsidRPr="00AA1CF5">
        <w:t>Vectorized Iterator</w:t>
      </w:r>
      <w:bookmarkEnd w:id="13"/>
    </w:p>
    <w:p w14:paraId="0D707D99" w14:textId="77777777" w:rsidR="009F3B99" w:rsidRPr="00EE518E" w:rsidRDefault="009F3B99" w:rsidP="00EE518E">
      <w:pPr>
        <w:rPr>
          <w:b/>
        </w:rPr>
      </w:pPr>
      <w:r w:rsidRPr="00EE518E">
        <w:rPr>
          <w:b/>
        </w:rPr>
        <w:t>Loading data in batches</w:t>
      </w:r>
    </w:p>
    <w:p w14:paraId="20BAAE02" w14:textId="2D228580" w:rsidR="009F3B99" w:rsidRPr="00EE518E" w:rsidRDefault="009F3B99" w:rsidP="00EE518E">
      <w:pPr>
        <w:rPr>
          <w:u w:val="single"/>
        </w:rPr>
      </w:pPr>
      <w:r>
        <w:t>The vectorized iterator requires each VectorizedRowBatch object (batch) be loaded with data in the following way by the storage layer iterator</w:t>
      </w:r>
      <w:r w:rsidR="00A5109B">
        <w:t xml:space="preserve"> when the “next()” operation is invoked</w:t>
      </w:r>
      <w:r>
        <w:t>.</w:t>
      </w:r>
      <w:r w:rsidR="007F2909">
        <w:t xml:space="preserve"> Implementations of a </w:t>
      </w:r>
      <w:r>
        <w:t xml:space="preserve">vectorized iterator </w:t>
      </w:r>
      <w:r w:rsidR="00A5109B">
        <w:t>shall</w:t>
      </w:r>
      <w:r>
        <w:t xml:space="preserve"> follow 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Each batch shall be loaded completely with values (with VectorizedRowBatch.defaultBatchSize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If all the all the values in a column are known in advance to be not null (e.g. because the schema or file header says there are no nulls), set noNulls for that column vector to true. Otherwise set it to false.</w:t>
      </w:r>
    </w:p>
    <w:p w14:paraId="3305A00A" w14:textId="77777777" w:rsidR="009F3B99" w:rsidRDefault="009F3B99" w:rsidP="00EE518E">
      <w:pPr>
        <w:pStyle w:val="ListParagraph"/>
        <w:numPr>
          <w:ilvl w:val="0"/>
          <w:numId w:val="3"/>
        </w:numPr>
      </w:pPr>
      <w:r>
        <w:t xml:space="preserve">The isNull array value in a column vector will be set to true if a value is null, and otherwise false. If the noNulls value for the vector is set to true, then the isNull array does not need to be changed – the values will be ignored. To improve performance in this situation, do not set individual isNull entries. </w:t>
      </w:r>
    </w:p>
    <w:p w14:paraId="79D97E90" w14:textId="77777777" w:rsidR="009F3B99" w:rsidRDefault="009F3B99" w:rsidP="00EE518E">
      <w:pPr>
        <w:pStyle w:val="ListParagraph"/>
        <w:numPr>
          <w:ilvl w:val="0"/>
          <w:numId w:val="3"/>
        </w:numPr>
      </w:pPr>
      <w:r>
        <w:t>If an individual value is set to null, the corresponding actual value in the vector shall be set to 1 for non-floating-point numeric values and Double.NaN for floating point values. This is because arithmetic operations may be performed (and results ignored) even if values are null, and this will minimize the chance of a zero-divide error or overflow. For string or binary values, place an empty string in the value vector if the value is null.</w:t>
      </w:r>
    </w:p>
    <w:p w14:paraId="27D95FD6" w14:textId="77777777" w:rsidR="009F3B99" w:rsidRDefault="009F3B99" w:rsidP="00EE518E">
      <w:pPr>
        <w:pStyle w:val="ListParagraph"/>
        <w:numPr>
          <w:ilvl w:val="0"/>
          <w:numId w:val="3"/>
        </w:numPr>
      </w:pPr>
      <w:r>
        <w:t>If it can be efficiently determined that every value in a column vector will be the same, set isRepeating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isRepeating is true for a column vector then all entries other than 0 will be ignored (both isNull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isRepeating, and noNulls. </w:t>
      </w:r>
      <w:r>
        <w:t xml:space="preserve">Only columns holding data from the </w:t>
      </w:r>
      <w:r>
        <w:lastRenderedPageBreak/>
        <w:t>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Set selectedInUse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r>
        <w:t>numCols shall be set by the caller to the next() method of the iterator and is not to be modified.</w:t>
      </w:r>
    </w:p>
    <w:p w14:paraId="1C2990D3" w14:textId="7E6E563C" w:rsidR="009F3B99" w:rsidRPr="00531BE3" w:rsidRDefault="009F3B99" w:rsidP="00EE518E">
      <w:pPr>
        <w:pStyle w:val="ListParagraph"/>
        <w:numPr>
          <w:ilvl w:val="0"/>
          <w:numId w:val="3"/>
        </w:numPr>
      </w:pPr>
      <w:r>
        <w:t xml:space="preserve">The VectorizedRowBatch.cols array will be allocated and the column vectors created before the first call to next() and the objects </w:t>
      </w:r>
      <w:r w:rsidR="00E173FE">
        <w:t>shall</w:t>
      </w:r>
      <w:r>
        <w:t xml:space="preserve"> be directly modified. Don’t create new column vector objects and assign them to this array. Reuse (re-loading) of the same objects gives significant performance improvement.</w:t>
      </w:r>
    </w:p>
    <w:p w14:paraId="25B5B294" w14:textId="46908CE4" w:rsidR="00331580" w:rsidRDefault="00331580" w:rsidP="00EE518E">
      <w:pPr>
        <w:pStyle w:val="Heading1"/>
      </w:pPr>
      <w:bookmarkStart w:id="14" w:name="_Toc352947860"/>
      <w:r>
        <w:t>References</w:t>
      </w:r>
      <w:bookmarkEnd w:id="14"/>
    </w:p>
    <w:p w14:paraId="18714846" w14:textId="4BCD152D" w:rsidR="00331580" w:rsidRPr="00331580" w:rsidRDefault="00331580" w:rsidP="00EE518E">
      <w:r>
        <w:t xml:space="preserve">[Boncz 2005] Peter Boncz et al., </w:t>
      </w:r>
      <w:r>
        <w:rPr>
          <w:i/>
        </w:rPr>
        <w:t xml:space="preserve">MonetDB/X100: Hyper-Pipelining Query Execution, </w:t>
      </w:r>
      <w:r>
        <w:t>Proceedings of the 2005 CIDR Conference.</w:t>
      </w:r>
    </w:p>
    <w:sectPr w:rsidR="00331580" w:rsidRPr="00331580" w:rsidSect="00E4105D">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17B53" w14:textId="77777777" w:rsidR="0019396A" w:rsidRDefault="0019396A" w:rsidP="00EE518E">
      <w:r>
        <w:separator/>
      </w:r>
    </w:p>
  </w:endnote>
  <w:endnote w:type="continuationSeparator" w:id="0">
    <w:p w14:paraId="4395C0EE" w14:textId="77777777" w:rsidR="0019396A" w:rsidRDefault="0019396A"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1083E" w:rsidRDefault="00B1083E" w:rsidP="00EE518E">
        <w:pPr>
          <w:pStyle w:val="Footer"/>
        </w:pPr>
        <w:r>
          <w:fldChar w:fldCharType="begin"/>
        </w:r>
        <w:r>
          <w:instrText xml:space="preserve"> PAGE   \* MERGEFORMAT </w:instrText>
        </w:r>
        <w:r>
          <w:fldChar w:fldCharType="separate"/>
        </w:r>
        <w:r w:rsidR="00597D6B">
          <w:rPr>
            <w:noProof/>
          </w:rPr>
          <w:t>1</w:t>
        </w:r>
        <w:r>
          <w:rPr>
            <w:noProof/>
          </w:rPr>
          <w:fldChar w:fldCharType="end"/>
        </w:r>
      </w:p>
    </w:sdtContent>
  </w:sdt>
  <w:p w14:paraId="17CB9B6D" w14:textId="77777777" w:rsidR="00B1083E" w:rsidRDefault="00B1083E"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E683E6" w14:textId="77777777" w:rsidR="0019396A" w:rsidRDefault="0019396A" w:rsidP="00EE518E">
      <w:r>
        <w:separator/>
      </w:r>
    </w:p>
  </w:footnote>
  <w:footnote w:type="continuationSeparator" w:id="0">
    <w:p w14:paraId="29038801" w14:textId="77777777" w:rsidR="0019396A" w:rsidRDefault="0019396A"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20D90"/>
    <w:rsid w:val="00063586"/>
    <w:rsid w:val="00077B02"/>
    <w:rsid w:val="00094153"/>
    <w:rsid w:val="000B2355"/>
    <w:rsid w:val="000F258D"/>
    <w:rsid w:val="00122F0C"/>
    <w:rsid w:val="00132C7C"/>
    <w:rsid w:val="001417DA"/>
    <w:rsid w:val="00142420"/>
    <w:rsid w:val="00155058"/>
    <w:rsid w:val="00177C0A"/>
    <w:rsid w:val="00187885"/>
    <w:rsid w:val="00190C7A"/>
    <w:rsid w:val="0019396A"/>
    <w:rsid w:val="00204C9B"/>
    <w:rsid w:val="00211A51"/>
    <w:rsid w:val="00231E8A"/>
    <w:rsid w:val="00242BAB"/>
    <w:rsid w:val="003268B8"/>
    <w:rsid w:val="00331580"/>
    <w:rsid w:val="00336786"/>
    <w:rsid w:val="00363906"/>
    <w:rsid w:val="00364AEE"/>
    <w:rsid w:val="00367CAC"/>
    <w:rsid w:val="003A7864"/>
    <w:rsid w:val="003C7603"/>
    <w:rsid w:val="004025EA"/>
    <w:rsid w:val="00423D36"/>
    <w:rsid w:val="004415D1"/>
    <w:rsid w:val="00450A87"/>
    <w:rsid w:val="0049573C"/>
    <w:rsid w:val="004A1DC5"/>
    <w:rsid w:val="004B7363"/>
    <w:rsid w:val="004D5485"/>
    <w:rsid w:val="004E219A"/>
    <w:rsid w:val="00543636"/>
    <w:rsid w:val="00545D7C"/>
    <w:rsid w:val="005516A7"/>
    <w:rsid w:val="005650CE"/>
    <w:rsid w:val="005861DC"/>
    <w:rsid w:val="00597D6B"/>
    <w:rsid w:val="00610C12"/>
    <w:rsid w:val="006210E5"/>
    <w:rsid w:val="00650612"/>
    <w:rsid w:val="0065528E"/>
    <w:rsid w:val="0067472F"/>
    <w:rsid w:val="006C2F6F"/>
    <w:rsid w:val="006E106F"/>
    <w:rsid w:val="006E4D3F"/>
    <w:rsid w:val="006F457A"/>
    <w:rsid w:val="00706FBD"/>
    <w:rsid w:val="00734D4E"/>
    <w:rsid w:val="00757EB8"/>
    <w:rsid w:val="00784DF2"/>
    <w:rsid w:val="00784EB8"/>
    <w:rsid w:val="007A229A"/>
    <w:rsid w:val="007C237D"/>
    <w:rsid w:val="007C489B"/>
    <w:rsid w:val="007F2909"/>
    <w:rsid w:val="00833DA8"/>
    <w:rsid w:val="00862E9B"/>
    <w:rsid w:val="00870194"/>
    <w:rsid w:val="008748E4"/>
    <w:rsid w:val="00886998"/>
    <w:rsid w:val="008A1EB3"/>
    <w:rsid w:val="008B1B0C"/>
    <w:rsid w:val="008F116E"/>
    <w:rsid w:val="00900E96"/>
    <w:rsid w:val="00905668"/>
    <w:rsid w:val="0092077C"/>
    <w:rsid w:val="00932E92"/>
    <w:rsid w:val="009410B6"/>
    <w:rsid w:val="009449AE"/>
    <w:rsid w:val="009668A4"/>
    <w:rsid w:val="00970AF2"/>
    <w:rsid w:val="00984C92"/>
    <w:rsid w:val="009852CA"/>
    <w:rsid w:val="00985683"/>
    <w:rsid w:val="009C51E3"/>
    <w:rsid w:val="009F3B99"/>
    <w:rsid w:val="00A17470"/>
    <w:rsid w:val="00A5109B"/>
    <w:rsid w:val="00A6504F"/>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C3793A"/>
    <w:rsid w:val="00C40D7F"/>
    <w:rsid w:val="00C42F7E"/>
    <w:rsid w:val="00C82E1C"/>
    <w:rsid w:val="00C96908"/>
    <w:rsid w:val="00D25CAA"/>
    <w:rsid w:val="00D959B0"/>
    <w:rsid w:val="00DA4690"/>
    <w:rsid w:val="00DA54A7"/>
    <w:rsid w:val="00DB15AB"/>
    <w:rsid w:val="00DC44BB"/>
    <w:rsid w:val="00E12F44"/>
    <w:rsid w:val="00E173FE"/>
    <w:rsid w:val="00E2181F"/>
    <w:rsid w:val="00E22CB6"/>
    <w:rsid w:val="00E4105D"/>
    <w:rsid w:val="00E623BF"/>
    <w:rsid w:val="00E740C4"/>
    <w:rsid w:val="00E95284"/>
    <w:rsid w:val="00E9657E"/>
    <w:rsid w:val="00ED6847"/>
    <w:rsid w:val="00EE518E"/>
    <w:rsid w:val="00EE75F6"/>
    <w:rsid w:val="00EF6FE2"/>
    <w:rsid w:val="00F070D6"/>
    <w:rsid w:val="00F10E4B"/>
    <w:rsid w:val="00F32D15"/>
    <w:rsid w:val="00FB7C85"/>
    <w:rsid w:val="00FD101A"/>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1F270B32-479B-4568-BC7B-6F57A33C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6204FE-D97A-47AC-AFD8-F55EE0D48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9</Pages>
  <Words>3189</Words>
  <Characters>18182</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21329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13</cp:revision>
  <dcterms:created xsi:type="dcterms:W3CDTF">2013-04-06T00:25:00Z</dcterms:created>
  <dcterms:modified xsi:type="dcterms:W3CDTF">2013-04-06T00:57:00Z</dcterms:modified>
</cp:coreProperties>
</file>