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E5EFA" w14:textId="2F2895A5" w:rsidR="00AD60D9" w:rsidRDefault="00063586" w:rsidP="00AD60D9">
      <w:pPr>
        <w:jc w:val="center"/>
      </w:pPr>
      <w:r>
        <w:rPr>
          <w:b/>
          <w:u w:val="single"/>
        </w:rPr>
        <w:t>Hive</w:t>
      </w:r>
      <w:r w:rsidR="00AD60D9">
        <w:rPr>
          <w:b/>
          <w:u w:val="single"/>
        </w:rPr>
        <w:t xml:space="preserve"> Vectoriz</w:t>
      </w:r>
      <w:r w:rsidR="007A229A">
        <w:rPr>
          <w:b/>
          <w:u w:val="single"/>
        </w:rPr>
        <w:t>ed Query Execution</w:t>
      </w:r>
      <w:r w:rsidR="00AD60D9">
        <w:rPr>
          <w:b/>
          <w:u w:val="single"/>
        </w:rPr>
        <w:t xml:space="preserve"> Design</w:t>
      </w:r>
    </w:p>
    <w:p w14:paraId="5E1E772F" w14:textId="7F543298" w:rsidR="00AD60D9" w:rsidRDefault="00AD60D9" w:rsidP="00AD60D9">
      <w:pPr>
        <w:jc w:val="center"/>
      </w:pPr>
      <w:r>
        <w:t>Jitendra Pandey (Horto</w:t>
      </w:r>
      <w:r w:rsidR="00020D90">
        <w:t>nworks), Eric Hanson (Microsoft), Owen O’Malley (Hortonworks)</w:t>
      </w:r>
    </w:p>
    <w:p w14:paraId="51CF2229" w14:textId="77777777" w:rsidR="00AD60D9" w:rsidRDefault="00AD60D9"/>
    <w:p w14:paraId="6982D752" w14:textId="7949BEB3" w:rsidR="00063586" w:rsidRDefault="00AD60D9" w:rsidP="00D959B0">
      <w:pPr>
        <w:jc w:val="both"/>
      </w:pPr>
      <w:r>
        <w:t xml:space="preserve"> </w:t>
      </w:r>
      <w:r w:rsidR="007C489B">
        <w:t xml:space="preserve">   </w:t>
      </w:r>
      <w:r w:rsidR="00063586">
        <w:t>Hive</w:t>
      </w:r>
      <w:r w:rsidR="0067472F">
        <w:t xml:space="preserve"> query execution engine currently processes one row at a time. A single row of data goes through all the operators before next row can be processed. This mode of processing is very inefficient</w:t>
      </w:r>
      <w:r w:rsidR="00367CAC">
        <w:t xml:space="preserve"> in terms of CPU usage. R</w:t>
      </w:r>
      <w:r w:rsidR="0067472F">
        <w:t xml:space="preserve">esearch has demonstrated that this yields </w:t>
      </w:r>
      <w:r w:rsidR="00204C9B">
        <w:t>low</w:t>
      </w:r>
      <w:r w:rsidR="00E9657E">
        <w:t xml:space="preserve"> instruction counts and </w:t>
      </w:r>
      <w:r w:rsidR="00204C9B">
        <w:t xml:space="preserve">effective processor pipeline utilization (high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heavily relies on lazy deserialization and data columns go through a layer of object inspectors that identify column type, de-serialize data and determine appropriate expression routines in the inner loop. These layers of virtual method calls further slow down the processing.</w:t>
      </w:r>
    </w:p>
    <w:p w14:paraId="68F71140" w14:textId="7B65AD3D" w:rsidR="00D959B0" w:rsidRDefault="00063586" w:rsidP="00D959B0">
      <w:pPr>
        <w:jc w:val="both"/>
      </w:pPr>
      <w:r>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15F8F198" w14:textId="55974B87" w:rsidR="00063586" w:rsidRDefault="00D959B0" w:rsidP="00D959B0">
      <w:pPr>
        <w:jc w:val="both"/>
      </w:pPr>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proofErr w:type="spellStart"/>
      <w:r w:rsidR="00C96908">
        <w:t>Trevni</w:t>
      </w:r>
      <w:proofErr w:type="spellEnd"/>
      <w:r w:rsidR="00C96908">
        <w:t>.</w:t>
      </w:r>
      <w:r w:rsidR="00C82E1C">
        <w:t xml:space="preserve"> This will enable the CPU-saving benefits of vectorized query execution on these other formats as well.</w:t>
      </w:r>
    </w:p>
    <w:p w14:paraId="4C942FD5" w14:textId="77777777" w:rsidR="00D959B0" w:rsidRDefault="00D959B0" w:rsidP="00D959B0"/>
    <w:p w14:paraId="4F3EA8C9" w14:textId="2839681D" w:rsidR="009852CA" w:rsidRDefault="00B5696A" w:rsidP="00D959B0">
      <w:r>
        <w:t xml:space="preserve">The following </w:t>
      </w:r>
      <w:r w:rsidR="00D959B0">
        <w:t>sections describe the scope of changes and key design choices in this project.</w:t>
      </w:r>
    </w:p>
    <w:p w14:paraId="359D454C" w14:textId="64613A2C" w:rsidR="00D959B0" w:rsidRPr="00142420" w:rsidRDefault="009852CA" w:rsidP="00142420">
      <w:pPr>
        <w:pStyle w:val="ListParagraph"/>
        <w:numPr>
          <w:ilvl w:val="0"/>
          <w:numId w:val="2"/>
        </w:numPr>
        <w:rPr>
          <w:u w:val="single"/>
        </w:rPr>
      </w:pPr>
      <w:r w:rsidRPr="00142420">
        <w:rPr>
          <w:b/>
          <w:u w:val="single"/>
        </w:rPr>
        <w:t>Basic Idea</w:t>
      </w:r>
    </w:p>
    <w:p w14:paraId="010189BF" w14:textId="1EF61C04" w:rsidR="009852CA" w:rsidRDefault="009852CA" w:rsidP="00142420">
      <w:pPr>
        <w:pStyle w:val="ListParagraph"/>
      </w:pPr>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142420">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142420">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142420">
      <w:pPr>
        <w:pStyle w:val="ListParagraph"/>
      </w:pPr>
      <w:r>
        <w:t xml:space="preserve">         </w:t>
      </w:r>
      <w:proofErr w:type="gramStart"/>
      <w:r>
        <w:t>int</w:t>
      </w:r>
      <w:proofErr w:type="gramEnd"/>
      <w:r>
        <w:t xml:space="preserve"> [] selected;</w:t>
      </w:r>
    </w:p>
    <w:p w14:paraId="1FC6751F" w14:textId="1B87DD56" w:rsidR="004A1DC5" w:rsidRDefault="004A1DC5" w:rsidP="00142420">
      <w:pPr>
        <w:pStyle w:val="ListParagraph"/>
      </w:pPr>
      <w:r>
        <w:t xml:space="preserve">         </w:t>
      </w:r>
      <w:proofErr w:type="gramStart"/>
      <w:r>
        <w:t>int</w:t>
      </w:r>
      <w:proofErr w:type="gramEnd"/>
      <w:r>
        <w:t xml:space="preserve"> size;</w:t>
      </w:r>
    </w:p>
    <w:p w14:paraId="608EC2A7" w14:textId="5E807958" w:rsidR="00C40D7F" w:rsidRDefault="004A1DC5" w:rsidP="00142420">
      <w:pPr>
        <w:pStyle w:val="ListParagraph"/>
      </w:pPr>
      <w:r>
        <w:t xml:space="preserve">         </w:t>
      </w:r>
      <w:proofErr w:type="spellStart"/>
      <w:r>
        <w:t>ColumnVector</w:t>
      </w:r>
      <w:proofErr w:type="spellEnd"/>
      <w:r>
        <w:t xml:space="preserve"> [] columns;</w:t>
      </w:r>
    </w:p>
    <w:p w14:paraId="21433F9D" w14:textId="1D5D0EF2" w:rsidR="00C40D7F" w:rsidRDefault="00C40D7F" w:rsidP="00142420">
      <w:pPr>
        <w:pStyle w:val="ListParagraph"/>
      </w:pPr>
      <w:r>
        <w:t xml:space="preserve">    }</w:t>
      </w:r>
    </w:p>
    <w:p w14:paraId="0CD67F77" w14:textId="1175E606" w:rsidR="004A1DC5" w:rsidRDefault="004A1DC5" w:rsidP="00142420">
      <w:pPr>
        <w:pStyle w:val="ListParagraph"/>
      </w:pPr>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142420">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142420">
      <w:pPr>
        <w:pStyle w:val="ListParagraph"/>
      </w:pPr>
      <w:r>
        <w:t xml:space="preserve">          </w:t>
      </w:r>
      <w:proofErr w:type="gramStart"/>
      <w:r>
        <w:t>long</w:t>
      </w:r>
      <w:proofErr w:type="gramEnd"/>
      <w:r>
        <w:t xml:space="preserve"> [] vector;</w:t>
      </w:r>
    </w:p>
    <w:p w14:paraId="098A8B65" w14:textId="14624161" w:rsidR="004A1DC5" w:rsidRDefault="004A1DC5" w:rsidP="00142420">
      <w:pPr>
        <w:pStyle w:val="ListParagraph"/>
      </w:pPr>
      <w:r>
        <w:lastRenderedPageBreak/>
        <w:t xml:space="preserve">     }</w:t>
      </w:r>
    </w:p>
    <w:p w14:paraId="6313496E" w14:textId="244A7CA5" w:rsidR="004A1DC5" w:rsidRDefault="004A1DC5" w:rsidP="00142420">
      <w:pPr>
        <w:pStyle w:val="ListParagraph"/>
      </w:pPr>
      <w:r>
        <w:t>Now addition of a long column with a constant can be implemented as following:</w:t>
      </w:r>
    </w:p>
    <w:p w14:paraId="7A51C45D" w14:textId="76647597" w:rsidR="0092077C" w:rsidRDefault="00984C92" w:rsidP="00142420">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
        <w:t xml:space="preserve">                   </w:t>
      </w:r>
      <w:proofErr w:type="gramStart"/>
      <w:r w:rsidR="009C51E3">
        <w:t>i</w:t>
      </w:r>
      <w:r>
        <w:t>nt</w:t>
      </w:r>
      <w:proofErr w:type="gramEnd"/>
      <w:r>
        <w:t xml:space="preserve"> </w:t>
      </w:r>
      <w:proofErr w:type="spellStart"/>
      <w:r>
        <w:t>inputColumn</w:t>
      </w:r>
      <w:proofErr w:type="spellEnd"/>
      <w:r>
        <w:t>;</w:t>
      </w:r>
    </w:p>
    <w:p w14:paraId="60551090" w14:textId="51FDD6B2" w:rsidR="0092077C" w:rsidRDefault="0092077C">
      <w:r>
        <w:t xml:space="preserve">                   </w:t>
      </w:r>
      <w:proofErr w:type="gramStart"/>
      <w:r w:rsidR="009C51E3">
        <w:t>i</w:t>
      </w:r>
      <w:r>
        <w:t>nt</w:t>
      </w:r>
      <w:proofErr w:type="gramEnd"/>
      <w:r>
        <w:t xml:space="preserve"> </w:t>
      </w:r>
      <w:proofErr w:type="spellStart"/>
      <w:r>
        <w:t>outputColumn</w:t>
      </w:r>
      <w:proofErr w:type="spellEnd"/>
      <w:r>
        <w:t>;</w:t>
      </w:r>
    </w:p>
    <w:p w14:paraId="474F01DD" w14:textId="47EFD76E" w:rsidR="0092077C" w:rsidRDefault="0092077C">
      <w:r>
        <w:t xml:space="preserve">                   </w:t>
      </w:r>
      <w:proofErr w:type="gramStart"/>
      <w:r w:rsidR="009C51E3">
        <w:t>l</w:t>
      </w:r>
      <w:r>
        <w:t>ong</w:t>
      </w:r>
      <w:proofErr w:type="gramEnd"/>
      <w:r>
        <w:t xml:space="preserve"> scalar;</w:t>
      </w:r>
    </w:p>
    <w:p w14:paraId="78EE1A6F" w14:textId="47D7DEFC" w:rsidR="004A1DC5" w:rsidRDefault="0092077C">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142420">
      <w:pPr>
        <w:pStyle w:val="ListParagraph"/>
      </w:pPr>
      <w:r>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278FF047" w:rsidR="0092077C" w:rsidRDefault="00B05184" w:rsidP="00142420">
      <w:pPr>
        <w:pStyle w:val="ListParagraph"/>
      </w:pPr>
      <w:r>
        <w:t xml:space="preserve">                 </w:t>
      </w:r>
      <w:r w:rsidR="0092077C">
        <w:t xml:space="preserve"> </w:t>
      </w:r>
      <w:r>
        <w:t>((</w:t>
      </w:r>
      <w:proofErr w:type="spellStart"/>
      <w:proofErr w:type="gramStart"/>
      <w:r>
        <w:t>Lon</w:t>
      </w:r>
      <w:r w:rsidR="00F10E4B">
        <w:t>g</w:t>
      </w:r>
      <w:r>
        <w:t>ColumnVector</w:t>
      </w:r>
      <w:proofErr w:type="spellEnd"/>
      <w:r>
        <w:t>)</w:t>
      </w:r>
      <w:proofErr w:type="spellStart"/>
      <w:r w:rsidR="0092077C">
        <w:t>batch.columnVector</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142420">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EF15837" w:rsidR="009C51E3" w:rsidRDefault="00F10E4B" w:rsidP="00142420">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9C51E3">
        <w:t>batch.columnVector</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142420">
      <w:pPr>
        <w:pStyle w:val="ListParagraph"/>
      </w:pPr>
      <w:r>
        <w:t xml:space="preserve">         </w:t>
      </w:r>
    </w:p>
    <w:p w14:paraId="34D32BF7" w14:textId="5CDBD137" w:rsidR="004A1DC5" w:rsidRDefault="004A1DC5" w:rsidP="00142420">
      <w:pPr>
        <w:pStyle w:val="ListParagraph"/>
      </w:pPr>
      <w:r>
        <w:t xml:space="preserve">  </w:t>
      </w:r>
      <w:r w:rsidR="0092077C">
        <w:t xml:space="preserve">   </w:t>
      </w:r>
      <w:r>
        <w:t xml:space="preserve">    </w:t>
      </w:r>
      <w:proofErr w:type="gramStart"/>
      <w:r w:rsidR="009C51E3">
        <w:t>i</w:t>
      </w:r>
      <w:r>
        <w:t>f</w:t>
      </w:r>
      <w:proofErr w:type="gramEnd"/>
      <w:r>
        <w:t xml:space="preserve"> (</w:t>
      </w:r>
      <w:proofErr w:type="spellStart"/>
      <w:r>
        <w:t>batch,selectedInUse</w:t>
      </w:r>
      <w:proofErr w:type="spellEnd"/>
      <w:r>
        <w:t>) {</w:t>
      </w:r>
    </w:p>
    <w:p w14:paraId="2F5F0CE3" w14:textId="37B2F4F7" w:rsidR="004A1DC5" w:rsidRDefault="004A1DC5" w:rsidP="00142420">
      <w:pPr>
        <w:pStyle w:val="ListParagraph"/>
      </w:pPr>
      <w:r>
        <w:t xml:space="preserve">     </w:t>
      </w:r>
      <w:r w:rsidR="0092077C">
        <w:t xml:space="preserve">  </w:t>
      </w:r>
      <w:r>
        <w:t xml:space="preserve">     </w:t>
      </w:r>
      <w:proofErr w:type="gramStart"/>
      <w:r w:rsidR="009C51E3">
        <w:t>f</w:t>
      </w:r>
      <w:r>
        <w:t>or</w:t>
      </w:r>
      <w:proofErr w:type="gramEnd"/>
      <w:r>
        <w:t xml:space="preserve"> (int j = 0; j &lt; </w:t>
      </w:r>
      <w:proofErr w:type="spellStart"/>
      <w:r>
        <w:t>batch.size</w:t>
      </w:r>
      <w:proofErr w:type="spellEnd"/>
      <w:r>
        <w:t>; j++) {</w:t>
      </w:r>
    </w:p>
    <w:p w14:paraId="5B2C4F5D" w14:textId="15E931A6" w:rsidR="004A1DC5" w:rsidRDefault="004A1DC5" w:rsidP="00142420">
      <w:pPr>
        <w:pStyle w:val="ListParagraph"/>
      </w:pPr>
      <w:r>
        <w:t xml:space="preserve">       </w:t>
      </w:r>
      <w:r w:rsidR="0092077C">
        <w:t xml:space="preserve">  </w:t>
      </w:r>
      <w:r>
        <w:t xml:space="preserve">       </w:t>
      </w:r>
      <w:proofErr w:type="gramStart"/>
      <w:r>
        <w:t>int</w:t>
      </w:r>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142420">
      <w:pPr>
        <w:pStyle w:val="ListParagraph"/>
      </w:pPr>
      <w:r>
        <w:t xml:space="preserve">                </w:t>
      </w:r>
      <w:proofErr w:type="spellStart"/>
      <w:proofErr w:type="gramStart"/>
      <w:r w:rsidR="00900E96">
        <w:t>outVector</w:t>
      </w:r>
      <w:proofErr w:type="spellEnd"/>
      <w:proofErr w:type="gramEnd"/>
      <w:r w:rsidR="00900E96">
        <w:t>[</w:t>
      </w:r>
      <w:proofErr w:type="spellStart"/>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142420">
      <w:pPr>
        <w:pStyle w:val="ListParagraph"/>
      </w:pPr>
      <w:r>
        <w:t xml:space="preserve">         </w:t>
      </w:r>
      <w:r w:rsidR="0092077C">
        <w:t xml:space="preserve">  </w:t>
      </w:r>
      <w:r>
        <w:t xml:space="preserve"> }       </w:t>
      </w:r>
    </w:p>
    <w:p w14:paraId="44161BC5" w14:textId="21EB117C" w:rsidR="004A1DC5" w:rsidRDefault="004A1DC5" w:rsidP="00142420">
      <w:pPr>
        <w:pStyle w:val="ListParagraph"/>
      </w:pPr>
      <w:r>
        <w:t xml:space="preserve">      </w:t>
      </w:r>
      <w:r w:rsidR="0092077C">
        <w:t xml:space="preserve">   </w:t>
      </w:r>
      <w:r>
        <w:t>} else {</w:t>
      </w:r>
    </w:p>
    <w:p w14:paraId="02052C41" w14:textId="485793D9" w:rsidR="004A1DC5" w:rsidRDefault="004A1DC5" w:rsidP="004A1DC5">
      <w:pPr>
        <w:pStyle w:val="ListParagraph"/>
      </w:pPr>
      <w:r>
        <w:t xml:space="preserve">        </w:t>
      </w:r>
      <w:r w:rsidR="0092077C">
        <w:t xml:space="preserve">  </w:t>
      </w:r>
      <w:r w:rsidR="009C51E3">
        <w:t xml:space="preserve">  </w:t>
      </w:r>
      <w:proofErr w:type="gramStart"/>
      <w:r w:rsidR="009C51E3">
        <w:t>f</w:t>
      </w:r>
      <w:r>
        <w:t>or</w:t>
      </w:r>
      <w:proofErr w:type="gramEnd"/>
      <w:r>
        <w:t xml:space="preserve"> (int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4A1DC5">
      <w:pPr>
        <w:pStyle w:val="ListParagraph"/>
      </w:pPr>
      <w:r>
        <w:t xml:space="preserve">                </w:t>
      </w:r>
      <w:proofErr w:type="spellStart"/>
      <w:proofErr w:type="gramStart"/>
      <w:r>
        <w:t>outVector</w:t>
      </w:r>
      <w:proofErr w:type="spellEnd"/>
      <w:proofErr w:type="gramEnd"/>
      <w:r>
        <w:t>[</w:t>
      </w:r>
      <w:proofErr w:type="spellStart"/>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142420">
      <w:pPr>
        <w:pStyle w:val="ListParagraph"/>
      </w:pPr>
      <w:r>
        <w:t xml:space="preserve">          </w:t>
      </w:r>
      <w:r w:rsidR="0092077C">
        <w:t xml:space="preserve">  </w:t>
      </w:r>
      <w:r>
        <w:t xml:space="preserve">}       </w:t>
      </w:r>
    </w:p>
    <w:p w14:paraId="0D74C249" w14:textId="36C796A5" w:rsidR="004A1DC5" w:rsidRDefault="004A1DC5" w:rsidP="00142420">
      <w:pPr>
        <w:pStyle w:val="ListParagraph"/>
      </w:pPr>
      <w:r>
        <w:t xml:space="preserve">       </w:t>
      </w:r>
      <w:r w:rsidR="0092077C">
        <w:t xml:space="preserve">  </w:t>
      </w:r>
      <w:r>
        <w:t>}</w:t>
      </w:r>
    </w:p>
    <w:p w14:paraId="2AEB0896" w14:textId="15B5294D" w:rsidR="00B05184" w:rsidRDefault="00B05184" w:rsidP="00142420">
      <w:pPr>
        <w:pStyle w:val="ListParagraph"/>
      </w:pPr>
      <w:r>
        <w:t xml:space="preserve">     }</w:t>
      </w:r>
    </w:p>
    <w:p w14:paraId="0DA88C4D" w14:textId="161B2870" w:rsidR="00B05184" w:rsidRDefault="00B05184" w:rsidP="00142420">
      <w:pPr>
        <w:pStyle w:val="ListParagraph"/>
      </w:pPr>
      <w:r>
        <w:t>}</w:t>
      </w:r>
    </w:p>
    <w:p w14:paraId="2CCEB036" w14:textId="77777777" w:rsidR="00B05184" w:rsidRDefault="00B05184" w:rsidP="00142420">
      <w:pPr>
        <w:pStyle w:val="ListParagraph"/>
      </w:pPr>
    </w:p>
    <w:p w14:paraId="104AE488" w14:textId="0DF953E0" w:rsidR="00B05184" w:rsidRDefault="00B05184" w:rsidP="00142420">
      <w:pPr>
        <w:pStyle w:val="ListParagraph"/>
      </w:pPr>
      <w:r>
        <w:t>This approach of processing facilitates much better utilization of instruction pipelines in modern CPUs</w:t>
      </w:r>
      <w:r w:rsidR="00905668">
        <w:t>, and thus achieving high Instructions-per-cycle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75F4F28D" w14:textId="77777777" w:rsidR="004A1DC5" w:rsidRPr="00A6504F" w:rsidRDefault="004A1DC5"/>
    <w:p w14:paraId="6D7834AC" w14:textId="3D5BF3DB" w:rsidR="00E623BF" w:rsidRPr="00E623BF" w:rsidRDefault="00E623BF" w:rsidP="00E623BF">
      <w:pPr>
        <w:pStyle w:val="ListParagraph"/>
        <w:numPr>
          <w:ilvl w:val="0"/>
          <w:numId w:val="2"/>
        </w:numPr>
      </w:pPr>
      <w:r w:rsidRPr="00E623BF">
        <w:rPr>
          <w:b/>
          <w:u w:val="single"/>
        </w:rPr>
        <w:t xml:space="preserve">Incremental modifications to </w:t>
      </w:r>
      <w:proofErr w:type="gramStart"/>
      <w:r w:rsidR="00063586">
        <w:rPr>
          <w:b/>
          <w:u w:val="single"/>
        </w:rPr>
        <w:t>Hive</w:t>
      </w:r>
      <w:proofErr w:type="gramEnd"/>
      <w:r w:rsidRPr="00E623BF">
        <w:rPr>
          <w:b/>
          <w:u w:val="single"/>
        </w:rPr>
        <w:t xml:space="preserve"> execution engine</w:t>
      </w:r>
      <w:r>
        <w:rPr>
          <w:b/>
        </w:rPr>
        <w:t>.</w:t>
      </w:r>
    </w:p>
    <w:p w14:paraId="6F52E958" w14:textId="1E9705C3" w:rsidR="00886998" w:rsidRDefault="00242BAB" w:rsidP="00886998">
      <w:pPr>
        <w:pStyle w:val="ListParagraph"/>
        <w:jc w:val="both"/>
      </w:pPr>
      <w:r>
        <w:t xml:space="preserve"> </w:t>
      </w:r>
      <w:r w:rsidR="006E4D3F">
        <w:t xml:space="preserve">It is important that we can make incremental changes to </w:t>
      </w:r>
      <w:r w:rsidR="00063586">
        <w:t>Hive</w:t>
      </w:r>
      <w:r w:rsidR="006E4D3F">
        <w:t xml:space="preserve"> with intermediate releases where the system works partially with</w:t>
      </w:r>
      <w:r w:rsidR="00784EB8">
        <w:t xml:space="preserve"> the</w:t>
      </w:r>
      <w:r w:rsidR="006E4D3F">
        <w:t xml:space="preserve"> vectorized engine. Therefore, we will start with a small set of operators, expressions and data types</w:t>
      </w:r>
      <w:r w:rsidR="00886998">
        <w:t>,</w:t>
      </w:r>
      <w:r w:rsidR="006E4D3F">
        <w:t xml:space="preserve"> which will suffice to support some simple queries</w:t>
      </w:r>
      <w:r w:rsidR="00886998">
        <w:t xml:space="preserve">. The set will be increased over subsequent releases to support more queries. </w:t>
      </w:r>
    </w:p>
    <w:p w14:paraId="04F71223" w14:textId="31ECE5C6" w:rsidR="00886998" w:rsidRDefault="00886998" w:rsidP="00886998">
      <w:pPr>
        <w:pStyle w:val="ListParagraph"/>
        <w:jc w:val="both"/>
      </w:pPr>
      <w:r>
        <w:t>Currently there is no plan to mix vectorized and non-vectorized operators for a single query. The code path will bifurcate one way or the other depending on whether entire query can be supported by new vectorized operators or not.</w:t>
      </w:r>
      <w:r w:rsidR="006E4D3F">
        <w:t xml:space="preserve"> </w:t>
      </w:r>
      <w:r w:rsidR="00784EB8">
        <w:t xml:space="preserve">In the future we </w:t>
      </w:r>
      <w:r w:rsidR="00E12F44">
        <w:t>may</w:t>
      </w:r>
      <w:r w:rsidR="00784EB8">
        <w:t xml:space="preserve"> add an adapter layer to convert from vectorized execution back to row-at-a-time execution to further broaden the set of queries that can benefit from execution.</w:t>
      </w:r>
      <w:r w:rsidR="00E12F44">
        <w:t xml:space="preserve"> E.g. an adapter above a vectorized group-by operator could convert to row mode before a sort operator.</w:t>
      </w:r>
    </w:p>
    <w:p w14:paraId="17724A36" w14:textId="77777777" w:rsidR="00D25CAA" w:rsidRDefault="00D25CAA" w:rsidP="00886998">
      <w:pPr>
        <w:pStyle w:val="ListParagraph"/>
        <w:jc w:val="both"/>
      </w:pPr>
    </w:p>
    <w:p w14:paraId="37898FF0" w14:textId="5C6671E9" w:rsidR="00E623BF" w:rsidRPr="00D25CAA" w:rsidRDefault="00D25CAA" w:rsidP="00886998">
      <w:pPr>
        <w:pStyle w:val="ListParagraph"/>
        <w:numPr>
          <w:ilvl w:val="0"/>
          <w:numId w:val="2"/>
        </w:numPr>
        <w:jc w:val="both"/>
        <w:rPr>
          <w:u w:val="single"/>
        </w:rPr>
      </w:pPr>
      <w:r>
        <w:rPr>
          <w:b/>
          <w:u w:val="single"/>
        </w:rPr>
        <w:t xml:space="preserve">Pre-compiled </w:t>
      </w:r>
      <w:r w:rsidRPr="00D25CAA">
        <w:rPr>
          <w:b/>
          <w:u w:val="single"/>
        </w:rPr>
        <w:t>Expression</w:t>
      </w:r>
      <w:r>
        <w:rPr>
          <w:b/>
          <w:u w:val="single"/>
        </w:rPr>
        <w:t>s</w:t>
      </w:r>
      <w:r w:rsidRPr="00D25CAA">
        <w:rPr>
          <w:b/>
          <w:u w:val="single"/>
        </w:rPr>
        <w:t xml:space="preserve"> </w:t>
      </w:r>
      <w:r>
        <w:rPr>
          <w:b/>
          <w:u w:val="single"/>
        </w:rPr>
        <w:t xml:space="preserve">using </w:t>
      </w:r>
      <w:r w:rsidRPr="00D25CAA">
        <w:rPr>
          <w:b/>
          <w:u w:val="single"/>
        </w:rPr>
        <w:t xml:space="preserve">templates </w:t>
      </w:r>
      <w:proofErr w:type="spellStart"/>
      <w:r w:rsidRPr="00D25CAA">
        <w:rPr>
          <w:b/>
          <w:u w:val="single"/>
        </w:rPr>
        <w:t>vs</w:t>
      </w:r>
      <w:proofErr w:type="spellEnd"/>
      <w:r w:rsidRPr="00D25CAA">
        <w:rPr>
          <w:b/>
          <w:u w:val="single"/>
        </w:rPr>
        <w:t xml:space="preserve"> Dynamic Code Generation </w:t>
      </w:r>
    </w:p>
    <w:p w14:paraId="0DAB99A2" w14:textId="77777777" w:rsidR="00D25CAA" w:rsidRDefault="00D25CAA" w:rsidP="00D25CAA">
      <w:pPr>
        <w:pStyle w:val="ListParagraph"/>
        <w:jc w:val="both"/>
      </w:pPr>
    </w:p>
    <w:p w14:paraId="0B3187B0" w14:textId="3E357412" w:rsidR="00D25CAA" w:rsidRDefault="00242BAB" w:rsidP="00D25CAA">
      <w:pPr>
        <w:pStyle w:val="ListParagraph"/>
        <w:jc w:val="both"/>
      </w:pPr>
      <w:r>
        <w:t xml:space="preserve"> </w:t>
      </w:r>
      <w:r w:rsidR="00D25CAA">
        <w:t>In the first release of the project we will implement expression templates that will be used to generate expression code for each expression and operand types. The 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D25CAA">
      <w:pPr>
        <w:pStyle w:val="ListParagraph"/>
        <w:jc w:val="both"/>
      </w:pPr>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7C1D14B4" w14:textId="2807BFCB" w:rsidR="00242BAB" w:rsidRDefault="00242BAB" w:rsidP="00D25CAA">
      <w:pPr>
        <w:pStyle w:val="ListParagraph"/>
        <w:jc w:val="both"/>
      </w:pPr>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55E904B2" w14:textId="77777777" w:rsidR="0049573C" w:rsidRDefault="0049573C" w:rsidP="00D25CAA">
      <w:pPr>
        <w:pStyle w:val="ListParagraph"/>
        <w:jc w:val="both"/>
      </w:pPr>
    </w:p>
    <w:p w14:paraId="676606F0" w14:textId="074B6045" w:rsidR="0049573C" w:rsidRPr="0049573C" w:rsidRDefault="0049573C" w:rsidP="0049573C">
      <w:pPr>
        <w:pStyle w:val="ListParagraph"/>
        <w:numPr>
          <w:ilvl w:val="0"/>
          <w:numId w:val="2"/>
        </w:numPr>
        <w:jc w:val="both"/>
        <w:rPr>
          <w:u w:val="single"/>
        </w:rPr>
      </w:pPr>
      <w:r w:rsidRPr="0049573C">
        <w:rPr>
          <w:b/>
          <w:u w:val="single"/>
        </w:rPr>
        <w:t>Boolean/Filter expressions</w:t>
      </w:r>
    </w:p>
    <w:p w14:paraId="695424ED" w14:textId="526E72D7" w:rsidR="00AA1CF5" w:rsidRDefault="00AA1CF5" w:rsidP="0049573C">
      <w:pPr>
        <w:pStyle w:val="ListParagraph"/>
        <w:jc w:val="both"/>
      </w:pPr>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5C1992FB" w14:textId="77777777" w:rsidR="00AA1CF5" w:rsidRDefault="00AA1CF5" w:rsidP="0049573C">
      <w:pPr>
        <w:pStyle w:val="ListParagraph"/>
        <w:jc w:val="both"/>
      </w:pPr>
    </w:p>
    <w:p w14:paraId="4E40F7F7" w14:textId="5F47B4C5" w:rsidR="00DA4690" w:rsidRDefault="00AA1CF5" w:rsidP="00DA4690">
      <w:pPr>
        <w:pStyle w:val="ListParagraph"/>
        <w:jc w:val="both"/>
      </w:pPr>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w:t>
      </w:r>
      <w:r>
        <w:lastRenderedPageBreak/>
        <w:t>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46410E4F" w14:textId="77777777" w:rsidR="00DA4690" w:rsidRDefault="00DA4690" w:rsidP="00DA4690">
      <w:pPr>
        <w:pStyle w:val="ListParagraph"/>
        <w:jc w:val="both"/>
      </w:pPr>
    </w:p>
    <w:p w14:paraId="184EE20C" w14:textId="7349F0AB" w:rsidR="00DA4690" w:rsidRDefault="004D5485" w:rsidP="00DA4690">
      <w:pPr>
        <w:pStyle w:val="ListParagraph"/>
        <w:numPr>
          <w:ilvl w:val="0"/>
          <w:numId w:val="2"/>
        </w:numPr>
        <w:jc w:val="both"/>
      </w:pPr>
      <w:r>
        <w:rPr>
          <w:b/>
          <w:u w:val="single"/>
        </w:rPr>
        <w:t xml:space="preserve">AND, OR </w:t>
      </w:r>
      <w:r w:rsidR="00DA4690">
        <w:rPr>
          <w:b/>
          <w:u w:val="single"/>
        </w:rPr>
        <w:t>implementation</w:t>
      </w:r>
      <w:r>
        <w:rPr>
          <w:b/>
          <w:u w:val="single"/>
        </w:rPr>
        <w:t xml:space="preserve"> (short circuit optimization)</w:t>
      </w:r>
    </w:p>
    <w:p w14:paraId="560A8B27" w14:textId="7E6A6864" w:rsidR="00DA4690" w:rsidRDefault="00DA4690" w:rsidP="00DA4690">
      <w:pPr>
        <w:pStyle w:val="ListParagraph"/>
        <w:jc w:val="both"/>
      </w:pPr>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3F170143" w14:textId="77777777" w:rsidR="00DA4690" w:rsidRDefault="00DA4690" w:rsidP="00DA4690">
      <w:pPr>
        <w:pStyle w:val="ListParagraph"/>
        <w:jc w:val="both"/>
      </w:pPr>
    </w:p>
    <w:p w14:paraId="18FB7690" w14:textId="0056C47E" w:rsidR="00DA4690" w:rsidRDefault="00DA4690" w:rsidP="00DA4690">
      <w:pPr>
        <w:pStyle w:val="ListParagraph"/>
        <w:jc w:val="both"/>
      </w:pPr>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2F76EC5F" w14:textId="77777777" w:rsidR="00DA4690" w:rsidRDefault="00DA4690" w:rsidP="00DA4690">
      <w:pPr>
        <w:pStyle w:val="ListParagraph"/>
        <w:jc w:val="both"/>
      </w:pPr>
    </w:p>
    <w:p w14:paraId="264BDBA5" w14:textId="7AB2A233" w:rsidR="003C7603" w:rsidRDefault="003C7603" w:rsidP="00DA4690">
      <w:pPr>
        <w:pStyle w:val="ListParagraph"/>
        <w:jc w:val="both"/>
      </w:pPr>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02956017" w14:textId="77777777" w:rsidR="00E2181F" w:rsidRDefault="00E2181F" w:rsidP="00DA4690">
      <w:pPr>
        <w:pStyle w:val="ListParagraph"/>
        <w:jc w:val="both"/>
      </w:pPr>
    </w:p>
    <w:p w14:paraId="379412CB" w14:textId="1A2271B2" w:rsidR="00E2181F" w:rsidRDefault="00E2181F" w:rsidP="00DA4690">
      <w:pPr>
        <w:pStyle w:val="ListParagraph"/>
        <w:jc w:val="both"/>
      </w:pPr>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4FD1218E" w14:textId="77777777" w:rsidR="000F258D" w:rsidRDefault="000F258D" w:rsidP="00DA4690">
      <w:pPr>
        <w:pStyle w:val="ListParagraph"/>
        <w:jc w:val="both"/>
      </w:pPr>
    </w:p>
    <w:p w14:paraId="39FD6490" w14:textId="26B666AC" w:rsidR="00757EB8" w:rsidRPr="00142420" w:rsidRDefault="000F258D" w:rsidP="00142420">
      <w:pPr>
        <w:pStyle w:val="ListParagraph"/>
        <w:numPr>
          <w:ilvl w:val="0"/>
          <w:numId w:val="2"/>
        </w:numPr>
        <w:jc w:val="both"/>
        <w:rPr>
          <w:b/>
          <w:u w:val="single"/>
        </w:rPr>
      </w:pPr>
      <w:r w:rsidRPr="00142420">
        <w:rPr>
          <w:b/>
          <w:u w:val="single"/>
        </w:rPr>
        <w:t>Storage of intermediate results of arithmetic expressions</w:t>
      </w:r>
    </w:p>
    <w:p w14:paraId="3E8D8D81" w14:textId="47BDC037" w:rsidR="000F258D" w:rsidRDefault="000F258D">
      <w:pPr>
        <w:pStyle w:val="ListParagraph"/>
        <w:jc w:val="both"/>
      </w:pPr>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w:t>
      </w:r>
      <w:r w:rsidR="00B302BD">
        <w:lastRenderedPageBreak/>
        <w:t xml:space="preserve">expression. </w:t>
      </w:r>
      <w:r>
        <w:t>Hence, if we later go to a multi-threaded execution implementation in the same process address space, the expression trees will need to be copied so each thread has a dedicated tree.</w:t>
      </w:r>
    </w:p>
    <w:p w14:paraId="7E92474D" w14:textId="77777777" w:rsidR="005516A7" w:rsidRDefault="005516A7">
      <w:pPr>
        <w:pStyle w:val="ListParagraph"/>
        <w:jc w:val="both"/>
      </w:pPr>
    </w:p>
    <w:p w14:paraId="4CC65CD1" w14:textId="6813B6EC" w:rsidR="005516A7" w:rsidRDefault="005516A7">
      <w:pPr>
        <w:pStyle w:val="ListParagraph"/>
        <w:jc w:val="both"/>
      </w:pPr>
      <w:r>
        <w:t>As an example, consider this query:</w:t>
      </w:r>
    </w:p>
    <w:p w14:paraId="70E3A3E7" w14:textId="77777777" w:rsidR="005516A7" w:rsidRDefault="005516A7">
      <w:pPr>
        <w:pStyle w:val="ListParagraph"/>
        <w:jc w:val="both"/>
      </w:pPr>
    </w:p>
    <w:p w14:paraId="5640296E" w14:textId="77777777" w:rsidR="005516A7" w:rsidRDefault="005516A7" w:rsidP="00142420">
      <w:pPr>
        <w:pStyle w:val="ListParagraph"/>
      </w:pPr>
      <w:r>
        <w:t>Select sum(</w:t>
      </w:r>
      <w:proofErr w:type="spellStart"/>
      <w:r>
        <w:t>b+c+d</w:t>
      </w:r>
      <w:proofErr w:type="spellEnd"/>
      <w:r>
        <w:t>) from t where a = 1;</w:t>
      </w:r>
      <w:r>
        <w:br/>
      </w:r>
      <w:r>
        <w:br/>
        <w:t xml:space="preserve">The expression </w:t>
      </w:r>
      <w:proofErr w:type="spellStart"/>
      <w:r>
        <w:t>b+c+d</w:t>
      </w:r>
      <w:proofErr w:type="spellEnd"/>
      <w:r>
        <w:t xml:space="preserve"> will be identified, say as Expr0, at compile time, and the vectorized row batch object will have in it the columns (a, b, c, d, Expr0).</w:t>
      </w:r>
    </w:p>
    <w:p w14:paraId="0101CF04" w14:textId="77777777" w:rsidR="005516A7" w:rsidRDefault="005516A7" w:rsidP="00142420">
      <w:pPr>
        <w:pStyle w:val="ListParagraph"/>
      </w:pPr>
    </w:p>
    <w:p w14:paraId="3D6F6CBF" w14:textId="77777777" w:rsidR="005516A7" w:rsidRDefault="005516A7" w:rsidP="00142420">
      <w:pPr>
        <w:pStyle w:val="ListParagraph"/>
      </w:pPr>
      <w:r>
        <w:t>As a second example, consider this query:</w:t>
      </w:r>
    </w:p>
    <w:p w14:paraId="35FADC32" w14:textId="77777777" w:rsidR="005516A7" w:rsidRDefault="005516A7" w:rsidP="00142420">
      <w:pPr>
        <w:pStyle w:val="ListParagraph"/>
      </w:pPr>
    </w:p>
    <w:p w14:paraId="00CFB0F9" w14:textId="77777777" w:rsidR="005516A7" w:rsidRDefault="005516A7" w:rsidP="00142420">
      <w:pPr>
        <w:pStyle w:val="ListParagraph"/>
      </w:pPr>
      <w:r>
        <w:t xml:space="preserve">Select </w:t>
      </w:r>
      <w:proofErr w:type="gramStart"/>
      <w:r>
        <w:t>sum(</w:t>
      </w:r>
      <w:proofErr w:type="gramEnd"/>
      <w:r>
        <w:t xml:space="preserve">d) where </w:t>
      </w:r>
      <w:proofErr w:type="spellStart"/>
      <w:r>
        <w:t>a+b+c</w:t>
      </w:r>
      <w:proofErr w:type="spellEnd"/>
      <w:r>
        <w:t>&gt;100;</w:t>
      </w:r>
    </w:p>
    <w:p w14:paraId="617BFC08" w14:textId="6BF22231" w:rsidR="00AA4720" w:rsidRDefault="005516A7" w:rsidP="00142420">
      <w:pPr>
        <w:pStyle w:val="ListParagraph"/>
      </w:pPr>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C0A2E9" w14:textId="77777777" w:rsidR="00AA4720" w:rsidRDefault="00AA4720" w:rsidP="00142420">
      <w:pPr>
        <w:pStyle w:val="ListParagraph"/>
      </w:pPr>
    </w:p>
    <w:p w14:paraId="1F608550" w14:textId="024BCAAE" w:rsidR="00E22CB6" w:rsidRDefault="00AA4720" w:rsidP="00142420">
      <w:pPr>
        <w:pStyle w:val="ListParagraph"/>
      </w:pPr>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142420">
      <w:pPr>
        <w:pStyle w:val="ListParagraph"/>
      </w:pPr>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077B02">
      <w:pPr>
        <w:pStyle w:val="ListParagraph"/>
        <w:jc w:val="both"/>
      </w:pPr>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lastRenderedPageBreak/>
        <w:t>algorithm easily handles</w:t>
      </w:r>
      <w:r w:rsidR="003268B8">
        <w:t xml:space="preserve"> any number of children. </w:t>
      </w:r>
      <w:ins w:id="0" w:author="Jitendra Pandey" w:date="2013-03-18T14:59:00Z">
        <w:r w:rsidR="00706FBD">
          <w:t xml:space="preserve"> This approach will result in </w:t>
        </w:r>
        <w:proofErr w:type="gramStart"/>
        <w:r w:rsidR="00706FBD">
          <w:t>O(</w:t>
        </w:r>
        <w:proofErr w:type="spellStart"/>
        <w:proofErr w:type="gramEnd"/>
        <w:r w:rsidR="00706FBD">
          <w:t>logn</w:t>
        </w:r>
        <w:proofErr w:type="spellEnd"/>
        <w:r w:rsidR="00706FBD">
          <w:t xml:space="preserve">) number of intermediate columns where n is </w:t>
        </w:r>
        <w:bookmarkStart w:id="1" w:name="_GoBack"/>
        <w:bookmarkEnd w:id="1"/>
        <w:r w:rsidR="00706FBD">
          <w:t>the number of nodes in the expression tree.</w:t>
        </w:r>
      </w:ins>
    </w:p>
    <w:p w14:paraId="376337F6" w14:textId="5583EB13" w:rsidR="00870194" w:rsidRDefault="003268B8" w:rsidP="00077B02">
      <w:pPr>
        <w:pStyle w:val="ListParagraph"/>
        <w:jc w:val="both"/>
      </w:pPr>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764D666F" w14:textId="77777777" w:rsidR="000F258D" w:rsidRDefault="000F258D">
      <w:pPr>
        <w:pStyle w:val="ListParagraph"/>
        <w:jc w:val="both"/>
      </w:pPr>
    </w:p>
    <w:p w14:paraId="566AF7B6" w14:textId="0CBDAC40" w:rsidR="00336786" w:rsidRPr="00142420" w:rsidRDefault="00336786" w:rsidP="00757EB8">
      <w:pPr>
        <w:pStyle w:val="ListParagraph"/>
        <w:numPr>
          <w:ilvl w:val="0"/>
          <w:numId w:val="2"/>
        </w:numPr>
        <w:jc w:val="both"/>
        <w:rPr>
          <w:b/>
          <w:u w:val="single"/>
        </w:rPr>
      </w:pPr>
      <w:r w:rsidRPr="00142420">
        <w:rPr>
          <w:b/>
          <w:u w:val="single"/>
        </w:rPr>
        <w:t>Data type handling</w:t>
      </w:r>
    </w:p>
    <w:p w14:paraId="2997D4AD" w14:textId="40DE23B9" w:rsidR="00B1083E" w:rsidRDefault="00B1083E" w:rsidP="00142420">
      <w:pPr>
        <w:ind w:left="720"/>
      </w:pPr>
      <w:r>
        <w:t>In the first phase of the project we support only TINYINT, SMALLINT, INT, BIGINT,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lets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67E87A32" w14:textId="77777777" w:rsidR="009449AE" w:rsidRDefault="009449AE" w:rsidP="00142420"/>
    <w:p w14:paraId="5CA4ACD9" w14:textId="7B79F392" w:rsidR="009449AE" w:rsidRPr="009449AE" w:rsidRDefault="009449AE" w:rsidP="00142420">
      <w:pPr>
        <w:pStyle w:val="ListParagraph"/>
        <w:numPr>
          <w:ilvl w:val="0"/>
          <w:numId w:val="2"/>
        </w:numPr>
      </w:pPr>
      <w:r w:rsidRPr="00142420">
        <w:rPr>
          <w:b/>
        </w:rPr>
        <w:t>Null Handling</w:t>
      </w:r>
    </w:p>
    <w:p w14:paraId="2D984131" w14:textId="14FAC8A8" w:rsidR="009449AE" w:rsidRDefault="00B80E49" w:rsidP="00142420">
      <w:pPr>
        <w:ind w:left="720"/>
      </w:pPr>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142420">
      <w:pPr>
        <w:pStyle w:val="ListParagraph"/>
        <w:numPr>
          <w:ilvl w:val="0"/>
          <w:numId w:val="4"/>
        </w:numPr>
      </w:pPr>
      <w:r>
        <w:t>If it is known that column doesn’t contain any null value, we can avoid a null check in the inner loop.</w:t>
      </w:r>
    </w:p>
    <w:p w14:paraId="722C6CDF" w14:textId="0A4266A7" w:rsidR="00B80E49" w:rsidRDefault="00364AEE" w:rsidP="00142420">
      <w:pPr>
        <w:pStyle w:val="ListParagraph"/>
        <w:numPr>
          <w:ilvl w:val="0"/>
          <w:numId w:val="4"/>
        </w:numPr>
      </w:pPr>
      <w:r>
        <w:t>Consider a binary operation between column c1 and column c2, and if any operand is null the output is null. If it is known that c2 is never null then the null vector of the output column will be same as the null vector of the input column</w:t>
      </w:r>
      <w:ins w:id="2" w:author="Jitendra Pandey" w:date="2013-03-18T15:02:00Z">
        <w:r w:rsidR="00706FBD">
          <w:t xml:space="preserve"> c1</w:t>
        </w:r>
      </w:ins>
      <w:r>
        <w:t xml:space="preserve">. In such a situation, it is possible to just copy the null vector from c1 to output and skip the null check in the inner loop. It may also be possible to get away with just the shallow copy of the null vector. </w:t>
      </w:r>
    </w:p>
    <w:p w14:paraId="7541C26D" w14:textId="0109C8AD" w:rsidR="00A74185" w:rsidRPr="00177C0A" w:rsidRDefault="00B80E49" w:rsidP="00142420">
      <w:pPr>
        <w:tabs>
          <w:tab w:val="left" w:pos="3502"/>
        </w:tabs>
      </w:pPr>
      <w:r>
        <w:tab/>
      </w:r>
    </w:p>
    <w:p w14:paraId="2BE7D3BB" w14:textId="7251FCCB" w:rsidR="0049573C" w:rsidRPr="00142420" w:rsidRDefault="0049573C" w:rsidP="0049573C">
      <w:pPr>
        <w:pStyle w:val="ListParagraph"/>
        <w:numPr>
          <w:ilvl w:val="0"/>
          <w:numId w:val="2"/>
        </w:numPr>
        <w:jc w:val="both"/>
      </w:pPr>
      <w:r>
        <w:rPr>
          <w:b/>
          <w:u w:val="single"/>
        </w:rPr>
        <w:t>Vectorized operators</w:t>
      </w:r>
    </w:p>
    <w:p w14:paraId="7414E330" w14:textId="1AB5EF67" w:rsidR="00784DF2" w:rsidRPr="00142420" w:rsidRDefault="00784DF2" w:rsidP="00142420">
      <w:pPr>
        <w:pStyle w:val="ListParagraph"/>
        <w:jc w:val="both"/>
      </w:pPr>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Default="00784DF2" w:rsidP="00142420">
      <w:pPr>
        <w:pStyle w:val="ListParagraph"/>
        <w:numPr>
          <w:ilvl w:val="1"/>
          <w:numId w:val="2"/>
        </w:numPr>
        <w:jc w:val="both"/>
      </w:pPr>
      <w:r w:rsidRPr="005861DC">
        <w:rPr>
          <w:u w:val="single"/>
        </w:rPr>
        <w:t>Filter Operator</w:t>
      </w:r>
      <w:r>
        <w:t>:</w:t>
      </w:r>
    </w:p>
    <w:p w14:paraId="4F3F7336" w14:textId="78223A4E" w:rsidR="00784DF2" w:rsidRDefault="00784DF2" w:rsidP="00142420">
      <w:pPr>
        <w:pStyle w:val="ListParagraph"/>
        <w:ind w:left="1440"/>
        <w:jc w:val="both"/>
      </w:pPr>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Default="00784DF2" w:rsidP="00142420">
      <w:pPr>
        <w:pStyle w:val="ListParagraph"/>
        <w:numPr>
          <w:ilvl w:val="1"/>
          <w:numId w:val="2"/>
        </w:numPr>
        <w:jc w:val="both"/>
      </w:pPr>
      <w:r w:rsidRPr="00142420">
        <w:rPr>
          <w:u w:val="single"/>
        </w:rPr>
        <w:t>Select Operator</w:t>
      </w:r>
      <w:r>
        <w:t>:</w:t>
      </w:r>
    </w:p>
    <w:p w14:paraId="1A136679" w14:textId="56F8579A" w:rsidR="00650612" w:rsidRPr="00784DF2" w:rsidRDefault="00650612" w:rsidP="00142420">
      <w:pPr>
        <w:pStyle w:val="ListParagraph"/>
        <w:ind w:left="1440"/>
        <w:jc w:val="both"/>
      </w:pPr>
      <w:r>
        <w:t xml:space="preserve">The select operator will consist of list of expressions that need to be projected. </w:t>
      </w:r>
      <w:r w:rsidR="00B1083E">
        <w:t xml:space="preserve">The operator will be initialized with the index of the output </w:t>
      </w:r>
      <w:r w:rsidR="00B1083E">
        <w:lastRenderedPageBreak/>
        <w:t>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initial vectorized row batch object. The select operator will have a pre-allocated vectorized row object that will be used as output.</w:t>
      </w:r>
    </w:p>
    <w:p w14:paraId="25B5B294" w14:textId="46908CE4" w:rsidR="00331580" w:rsidRDefault="00331580" w:rsidP="00142420">
      <w:pPr>
        <w:pStyle w:val="Heading1"/>
      </w:pPr>
      <w:r>
        <w:t>References</w:t>
      </w:r>
    </w:p>
    <w:p w14:paraId="18714846" w14:textId="4BCD152D" w:rsidR="00331580" w:rsidRPr="00331580" w:rsidRDefault="00331580" w:rsidP="00142420">
      <w:pPr>
        <w:ind w:left="720" w:hanging="720"/>
      </w:pPr>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Proceedings of the 2005 CIDR Conference.</w:t>
      </w:r>
    </w:p>
    <w:sectPr w:rsidR="00331580" w:rsidRPr="00331580" w:rsidSect="00E4105D">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4591A9" w14:textId="77777777" w:rsidR="00155058" w:rsidRDefault="00155058" w:rsidP="00C42F7E">
      <w:r>
        <w:separator/>
      </w:r>
    </w:p>
  </w:endnote>
  <w:endnote w:type="continuationSeparator" w:id="0">
    <w:p w14:paraId="6EB5FF57" w14:textId="77777777" w:rsidR="00155058" w:rsidRDefault="00155058" w:rsidP="00C4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7231294"/>
      <w:docPartObj>
        <w:docPartGallery w:val="Page Numbers (Bottom of Page)"/>
        <w:docPartUnique/>
      </w:docPartObj>
    </w:sdtPr>
    <w:sdtEndPr>
      <w:rPr>
        <w:noProof/>
      </w:rPr>
    </w:sdtEndPr>
    <w:sdtContent>
      <w:p w14:paraId="297C97E0" w14:textId="12A0A601" w:rsidR="00B1083E" w:rsidRDefault="00B1083E">
        <w:pPr>
          <w:pStyle w:val="Footer"/>
          <w:jc w:val="center"/>
        </w:pPr>
        <w:r>
          <w:fldChar w:fldCharType="begin"/>
        </w:r>
        <w:r>
          <w:instrText xml:space="preserve"> PAGE   \* MERGEFORMAT </w:instrText>
        </w:r>
        <w:r>
          <w:fldChar w:fldCharType="separate"/>
        </w:r>
        <w:r w:rsidR="005861DC">
          <w:rPr>
            <w:noProof/>
          </w:rPr>
          <w:t>2</w:t>
        </w:r>
        <w:r>
          <w:rPr>
            <w:noProof/>
          </w:rPr>
          <w:fldChar w:fldCharType="end"/>
        </w:r>
      </w:p>
    </w:sdtContent>
  </w:sdt>
  <w:p w14:paraId="17CB9B6D" w14:textId="77777777" w:rsidR="00B1083E" w:rsidRDefault="00B1083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285ACB" w14:textId="77777777" w:rsidR="00155058" w:rsidRDefault="00155058" w:rsidP="00C42F7E">
      <w:r>
        <w:separator/>
      </w:r>
    </w:p>
  </w:footnote>
  <w:footnote w:type="continuationSeparator" w:id="0">
    <w:p w14:paraId="3AB08FE7" w14:textId="77777777" w:rsidR="00155058" w:rsidRDefault="00155058" w:rsidP="00C42F7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31E80"/>
    <w:multiLevelType w:val="hybridMultilevel"/>
    <w:tmpl w:val="8164586C"/>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comments="0" w:insDel="0"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20D90"/>
    <w:rsid w:val="00063586"/>
    <w:rsid w:val="00077B02"/>
    <w:rsid w:val="00094153"/>
    <w:rsid w:val="000B2355"/>
    <w:rsid w:val="000F258D"/>
    <w:rsid w:val="00122F0C"/>
    <w:rsid w:val="001417DA"/>
    <w:rsid w:val="00142420"/>
    <w:rsid w:val="00155058"/>
    <w:rsid w:val="00177C0A"/>
    <w:rsid w:val="00190C7A"/>
    <w:rsid w:val="00204C9B"/>
    <w:rsid w:val="00211A51"/>
    <w:rsid w:val="00231E8A"/>
    <w:rsid w:val="00242BAB"/>
    <w:rsid w:val="003268B8"/>
    <w:rsid w:val="00331580"/>
    <w:rsid w:val="00336786"/>
    <w:rsid w:val="00363906"/>
    <w:rsid w:val="00364AEE"/>
    <w:rsid w:val="00367CAC"/>
    <w:rsid w:val="003A7864"/>
    <w:rsid w:val="003C7603"/>
    <w:rsid w:val="004025EA"/>
    <w:rsid w:val="00423D36"/>
    <w:rsid w:val="00450A87"/>
    <w:rsid w:val="0049573C"/>
    <w:rsid w:val="004A1DC5"/>
    <w:rsid w:val="004B7363"/>
    <w:rsid w:val="004D5485"/>
    <w:rsid w:val="004E219A"/>
    <w:rsid w:val="00545D7C"/>
    <w:rsid w:val="005516A7"/>
    <w:rsid w:val="005650CE"/>
    <w:rsid w:val="005861DC"/>
    <w:rsid w:val="00610C12"/>
    <w:rsid w:val="006210E5"/>
    <w:rsid w:val="00650612"/>
    <w:rsid w:val="0065528E"/>
    <w:rsid w:val="0067472F"/>
    <w:rsid w:val="006C2F6F"/>
    <w:rsid w:val="006E106F"/>
    <w:rsid w:val="006E4D3F"/>
    <w:rsid w:val="006F457A"/>
    <w:rsid w:val="00706FBD"/>
    <w:rsid w:val="00734D4E"/>
    <w:rsid w:val="00757EB8"/>
    <w:rsid w:val="00784DF2"/>
    <w:rsid w:val="00784EB8"/>
    <w:rsid w:val="007A229A"/>
    <w:rsid w:val="007C237D"/>
    <w:rsid w:val="007C489B"/>
    <w:rsid w:val="00833DA8"/>
    <w:rsid w:val="00862E9B"/>
    <w:rsid w:val="00870194"/>
    <w:rsid w:val="008748E4"/>
    <w:rsid w:val="00886998"/>
    <w:rsid w:val="008A1EB3"/>
    <w:rsid w:val="008B1B0C"/>
    <w:rsid w:val="00900E96"/>
    <w:rsid w:val="00905668"/>
    <w:rsid w:val="0092077C"/>
    <w:rsid w:val="00932E92"/>
    <w:rsid w:val="009410B6"/>
    <w:rsid w:val="009449AE"/>
    <w:rsid w:val="009668A4"/>
    <w:rsid w:val="00970AF2"/>
    <w:rsid w:val="00984C92"/>
    <w:rsid w:val="009852CA"/>
    <w:rsid w:val="00985683"/>
    <w:rsid w:val="009C51E3"/>
    <w:rsid w:val="00A17470"/>
    <w:rsid w:val="00A6504F"/>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C3793A"/>
    <w:rsid w:val="00C40D7F"/>
    <w:rsid w:val="00C42F7E"/>
    <w:rsid w:val="00C82E1C"/>
    <w:rsid w:val="00C96908"/>
    <w:rsid w:val="00D25CAA"/>
    <w:rsid w:val="00D959B0"/>
    <w:rsid w:val="00DA4690"/>
    <w:rsid w:val="00DA54A7"/>
    <w:rsid w:val="00DB15AB"/>
    <w:rsid w:val="00DC44BB"/>
    <w:rsid w:val="00E12F44"/>
    <w:rsid w:val="00E2181F"/>
    <w:rsid w:val="00E22CB6"/>
    <w:rsid w:val="00E4105D"/>
    <w:rsid w:val="00E623BF"/>
    <w:rsid w:val="00E740C4"/>
    <w:rsid w:val="00E9657E"/>
    <w:rsid w:val="00EE75F6"/>
    <w:rsid w:val="00EF6FE2"/>
    <w:rsid w:val="00F070D6"/>
    <w:rsid w:val="00F10E4B"/>
    <w:rsid w:val="00F32D15"/>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1395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7A2C5-5448-F34E-A3BC-ADD3B3CC5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2461</Words>
  <Characters>14029</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16458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Jitendra Pandey</cp:lastModifiedBy>
  <cp:revision>4</cp:revision>
  <dcterms:created xsi:type="dcterms:W3CDTF">2013-03-18T22:02:00Z</dcterms:created>
  <dcterms:modified xsi:type="dcterms:W3CDTF">2013-03-18T22:04:00Z</dcterms:modified>
</cp:coreProperties>
</file>